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A9E65" w14:textId="31F7842C" w:rsidR="0004779F" w:rsidRPr="00836399" w:rsidRDefault="0004779F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  <w:bookmarkStart w:id="1" w:name="_Hlk103163907"/>
      <w:bookmarkStart w:id="2" w:name="OLE_LINK3"/>
    </w:p>
    <w:p w14:paraId="7F964A52" w14:textId="43AE30C9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26A6FE6E" w14:textId="6F7B92E2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72BEC888" w14:textId="1C2000EB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12D0066C" w14:textId="519328E9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15955E05" w14:textId="1E44A475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4A65F0A6" w14:textId="77777777" w:rsidR="000E090E" w:rsidRPr="00836399" w:rsidRDefault="000E090E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43C33C29" w14:textId="5D465541" w:rsidR="007C5834" w:rsidRPr="006472BD" w:rsidRDefault="007C5834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  <w:r w:rsidRPr="006472BD">
        <w:rPr>
          <w:b/>
          <w:sz w:val="28"/>
          <w:szCs w:val="28"/>
        </w:rPr>
        <w:t>МЕТОДИ</w:t>
      </w:r>
      <w:r w:rsidR="008E6CAA" w:rsidRPr="006472BD">
        <w:rPr>
          <w:b/>
          <w:sz w:val="28"/>
          <w:szCs w:val="28"/>
        </w:rPr>
        <w:t xml:space="preserve">ЧЕСКИЕ РЕКОМЕНДАЦИИ ПО </w:t>
      </w:r>
      <w:r w:rsidR="00D66B17" w:rsidRPr="006472BD">
        <w:rPr>
          <w:b/>
          <w:sz w:val="28"/>
          <w:szCs w:val="28"/>
        </w:rPr>
        <w:t xml:space="preserve">ОСОБЕННОСТЯМ </w:t>
      </w:r>
      <w:r w:rsidR="00A242B3" w:rsidRPr="006472BD">
        <w:rPr>
          <w:b/>
          <w:sz w:val="28"/>
          <w:szCs w:val="28"/>
        </w:rPr>
        <w:t>ОРГАНИЗАЦИИ ПРОВЕРОК КВАЛИФИКАЦИИ</w:t>
      </w:r>
      <w:r w:rsidR="008E6CAA" w:rsidRPr="006472BD">
        <w:rPr>
          <w:b/>
          <w:sz w:val="28"/>
          <w:szCs w:val="28"/>
        </w:rPr>
        <w:t xml:space="preserve"> ДЛЯ КАЛИБРОВОЧНЫХ ЛАБОРАТОРИЙ</w:t>
      </w:r>
      <w:r w:rsidRPr="006472BD">
        <w:rPr>
          <w:b/>
          <w:sz w:val="28"/>
          <w:szCs w:val="28"/>
        </w:rPr>
        <w:t xml:space="preserve"> </w:t>
      </w:r>
    </w:p>
    <w:p w14:paraId="6E4184E3" w14:textId="7009F8A7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49950AF0" w14:textId="2CFD21E9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060AC3D0" w14:textId="496E95BE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32736B9F" w14:textId="754FB09C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0D37468A" w14:textId="1F33FDE3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289FACDB" w14:textId="5610788C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50ED6E1F" w14:textId="21EF26F3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6EB60DEB" w14:textId="5BF13A92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5060E24F" w14:textId="18288E94" w:rsidR="00B657DA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66F28926" w14:textId="77777777" w:rsidR="006472BD" w:rsidRPr="006472BD" w:rsidRDefault="006472BD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3E1AB4EC" w14:textId="261D9ADF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58CB301B" w14:textId="19D96B9D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4502159D" w14:textId="529EC8B0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3085F855" w14:textId="2CED6985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2AF5ED3B" w14:textId="34922825" w:rsidR="00B657DA" w:rsidRPr="006472BD" w:rsidRDefault="00B657DA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661AE496" w14:textId="51D7C67C" w:rsidR="007A3165" w:rsidRPr="006472BD" w:rsidRDefault="007A3165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</w:p>
    <w:p w14:paraId="5DE667AD" w14:textId="1782B013" w:rsidR="007A3165" w:rsidRPr="006472BD" w:rsidRDefault="007A3165" w:rsidP="008E6CA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</w:pPr>
      <w:r w:rsidRPr="006472BD">
        <w:rPr>
          <w:b/>
          <w:sz w:val="28"/>
          <w:szCs w:val="28"/>
        </w:rPr>
        <w:t>Екатеринбург</w:t>
      </w:r>
    </w:p>
    <w:p w14:paraId="0BA99841" w14:textId="4EBB4575" w:rsidR="007A3165" w:rsidRPr="006472BD" w:rsidDel="00B46DA9" w:rsidRDefault="007A3165" w:rsidP="008E6CAA">
      <w:pPr>
        <w:suppressAutoHyphens/>
        <w:spacing w:line="360" w:lineRule="auto"/>
        <w:ind w:right="-284"/>
        <w:jc w:val="center"/>
        <w:rPr>
          <w:del w:id="3" w:author="Владимир Н" w:date="2022-10-03T09:46:00Z"/>
          <w:b/>
          <w:sz w:val="28"/>
          <w:szCs w:val="28"/>
        </w:rPr>
      </w:pPr>
      <w:r w:rsidRPr="006472BD">
        <w:rPr>
          <w:b/>
          <w:sz w:val="28"/>
          <w:szCs w:val="28"/>
        </w:rPr>
        <w:t>2022</w:t>
      </w:r>
    </w:p>
    <w:bookmarkEnd w:id="1"/>
    <w:p w14:paraId="33E7CE1B" w14:textId="67B3A8EE" w:rsidR="00B657DA" w:rsidRPr="006472BD" w:rsidRDefault="00B657DA">
      <w:pPr>
        <w:suppressAutoHyphens/>
        <w:spacing w:line="360" w:lineRule="auto"/>
        <w:ind w:right="-284"/>
        <w:jc w:val="center"/>
        <w:rPr>
          <w:b/>
          <w:sz w:val="28"/>
          <w:szCs w:val="28"/>
        </w:rPr>
        <w:pPrChange w:id="4" w:author="Владимир Н" w:date="2022-10-03T09:46:00Z">
          <w:pPr>
            <w:spacing w:after="160" w:line="259" w:lineRule="auto"/>
          </w:pPr>
        </w:pPrChange>
      </w:pPr>
      <w:r w:rsidRPr="006472BD">
        <w:rPr>
          <w:b/>
          <w:sz w:val="28"/>
          <w:szCs w:val="28"/>
        </w:rPr>
        <w:br w:type="page"/>
      </w:r>
    </w:p>
    <w:p w14:paraId="72648E65" w14:textId="67B3A8EE" w:rsidR="00B657DA" w:rsidRPr="006472BD" w:rsidRDefault="00B657DA">
      <w:pPr>
        <w:spacing w:after="160" w:line="259" w:lineRule="auto"/>
        <w:rPr>
          <w:b/>
          <w:sz w:val="28"/>
          <w:szCs w:val="28"/>
        </w:rPr>
      </w:pPr>
    </w:p>
    <w:p w14:paraId="3D31AF3E" w14:textId="77777777" w:rsidR="00B657DA" w:rsidRPr="006472BD" w:rsidRDefault="00B657DA" w:rsidP="00B657D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472BD">
        <w:rPr>
          <w:b/>
          <w:sz w:val="28"/>
          <w:szCs w:val="28"/>
        </w:rPr>
        <w:t>Сведения о методических рекомендациях</w:t>
      </w:r>
    </w:p>
    <w:p w14:paraId="2082236C" w14:textId="77777777" w:rsidR="00B657DA" w:rsidRPr="006472BD" w:rsidRDefault="00B657DA">
      <w:pPr>
        <w:spacing w:after="160" w:line="259" w:lineRule="auto"/>
        <w:rPr>
          <w:b/>
          <w:sz w:val="28"/>
          <w:szCs w:val="28"/>
        </w:rPr>
      </w:pPr>
    </w:p>
    <w:p w14:paraId="2827A1C0" w14:textId="5A10F328" w:rsidR="00F60880" w:rsidRPr="00B97A1A" w:rsidRDefault="00F60880" w:rsidP="00B97A1A">
      <w:pPr>
        <w:pStyle w:val="af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7A1A">
        <w:rPr>
          <w:rFonts w:ascii="Times New Roman" w:hAnsi="Times New Roman" w:cs="Times New Roman"/>
          <w:color w:val="auto"/>
          <w:sz w:val="28"/>
          <w:szCs w:val="28"/>
        </w:rPr>
        <w:t>Настоящие методические рекомендации разработаны</w:t>
      </w:r>
      <w:r w:rsidRPr="00B97A1A">
        <w:rPr>
          <w:rFonts w:ascii="Times New Roman" w:hAnsi="Times New Roman" w:cs="Times New Roman"/>
          <w:color w:val="auto"/>
          <w:sz w:val="28"/>
          <w:szCs w:val="28"/>
        </w:rPr>
        <w:tab/>
        <w:t>Уральским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97A1A">
        <w:rPr>
          <w:rFonts w:ascii="Times New Roman" w:hAnsi="Times New Roman" w:cs="Times New Roman"/>
          <w:color w:val="auto"/>
          <w:sz w:val="28"/>
          <w:szCs w:val="28"/>
        </w:rPr>
        <w:t xml:space="preserve">научно-исследовательским институтом метрологии – филиалом Федерального государственного унитарного предприятия «Всероссийский научно-исследовательский институт метрологии им.Д.И.Менделеева» (УНИИМ – филиал ФГУП «ВНИИМ им.Д.И.Менделеева») </w:t>
      </w:r>
    </w:p>
    <w:p w14:paraId="0F215470" w14:textId="0C91F8A8" w:rsidR="00F60880" w:rsidRPr="00B97A1A" w:rsidRDefault="00F60880" w:rsidP="00B97A1A">
      <w:pPr>
        <w:pStyle w:val="af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7A1A">
        <w:rPr>
          <w:rFonts w:ascii="Times New Roman" w:hAnsi="Times New Roman" w:cs="Times New Roman"/>
          <w:color w:val="auto"/>
          <w:sz w:val="28"/>
          <w:szCs w:val="28"/>
        </w:rPr>
        <w:t>Разработчики: Собина Е.П., Плясунова С.В., Бессонов Ю.С., Пономарева О.Б., Найденко В.Н.</w:t>
      </w:r>
    </w:p>
    <w:p w14:paraId="7CDD28D9" w14:textId="0E2F7E30" w:rsidR="00F60880" w:rsidRPr="00B97A1A" w:rsidRDefault="00F60880" w:rsidP="00B97A1A">
      <w:pPr>
        <w:pStyle w:val="af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7A1A">
        <w:rPr>
          <w:rFonts w:ascii="Times New Roman" w:hAnsi="Times New Roman" w:cs="Times New Roman"/>
          <w:color w:val="auto"/>
          <w:sz w:val="28"/>
          <w:szCs w:val="28"/>
        </w:rPr>
        <w:t>Методические рекомендации разработаны в рамках деятельности рабочей группой по межлабораторным сравнительным испытаниям (межлабораторным сличениям) Научно-технической комиссии по метрологии Межгосударственного совета по стандартизации, метрологии и сертификации (РГ МСИ НТКМетр МГС)</w:t>
      </w:r>
      <w:ins w:id="5" w:author="Найденко Владимир Николаевич" w:date="2022-07-19T13:23:00Z">
        <w:r w:rsidR="00912715">
          <w:rPr>
            <w:rFonts w:ascii="Times New Roman" w:hAnsi="Times New Roman" w:cs="Times New Roman"/>
            <w:color w:val="auto"/>
            <w:sz w:val="28"/>
            <w:szCs w:val="28"/>
          </w:rPr>
          <w:t xml:space="preserve"> в соответствии с </w:t>
        </w:r>
        <w:r w:rsidR="00912715" w:rsidRPr="00912715">
          <w:rPr>
            <w:rFonts w:ascii="Times New Roman" w:hAnsi="Times New Roman" w:cs="Times New Roman"/>
            <w:color w:val="auto"/>
            <w:sz w:val="28"/>
            <w:szCs w:val="28"/>
          </w:rPr>
          <w:t>п.3.3 протокола РГ МСИ НТКМетр №12-2021</w:t>
        </w:r>
      </w:ins>
      <w:ins w:id="6" w:author="Найденко Владимир Николаевич" w:date="2022-07-19T13:24:00Z">
        <w:r w:rsidR="00912715">
          <w:rPr>
            <w:rFonts w:ascii="Times New Roman" w:hAnsi="Times New Roman" w:cs="Times New Roman"/>
            <w:color w:val="auto"/>
            <w:sz w:val="28"/>
            <w:szCs w:val="28"/>
          </w:rPr>
          <w:t>.</w:t>
        </w:r>
      </w:ins>
    </w:p>
    <w:p w14:paraId="3BC42197" w14:textId="2560FD53" w:rsidR="00836399" w:rsidRPr="00B97A1A" w:rsidRDefault="000E090E" w:rsidP="00F60880">
      <w:pPr>
        <w:pStyle w:val="af8"/>
        <w:rPr>
          <w:rFonts w:ascii="Times New Roman" w:hAnsi="Times New Roman" w:cs="Times New Roman"/>
          <w:color w:val="auto"/>
          <w:sz w:val="28"/>
          <w:szCs w:val="28"/>
        </w:rPr>
      </w:pPr>
      <w:r w:rsidRPr="00B97A1A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sdt>
      <w:sdtPr>
        <w:rPr>
          <w:b/>
          <w:bCs/>
          <w:sz w:val="28"/>
          <w:szCs w:val="28"/>
        </w:rPr>
        <w:id w:val="-1562239831"/>
        <w:docPartObj>
          <w:docPartGallery w:val="Table of Contents"/>
          <w:docPartUnique/>
        </w:docPartObj>
      </w:sdtPr>
      <w:sdtEndPr/>
      <w:sdtContent>
        <w:p w14:paraId="459181ED" w14:textId="4383871D" w:rsidR="00836399" w:rsidRPr="006472BD" w:rsidRDefault="00836399" w:rsidP="00836399">
          <w:pPr>
            <w:spacing w:after="160" w:line="259" w:lineRule="auto"/>
            <w:jc w:val="center"/>
            <w:rPr>
              <w:b/>
              <w:bCs/>
              <w:sz w:val="28"/>
              <w:szCs w:val="28"/>
            </w:rPr>
          </w:pPr>
          <w:r w:rsidRPr="006472BD">
            <w:rPr>
              <w:b/>
              <w:bCs/>
              <w:sz w:val="28"/>
              <w:szCs w:val="28"/>
            </w:rPr>
            <w:t>Содержание</w:t>
          </w:r>
        </w:p>
        <w:p w14:paraId="0F223335" w14:textId="20A53D7C" w:rsidR="0059782D" w:rsidRPr="0059782D" w:rsidRDefault="00836399" w:rsidP="0059782D">
          <w:pPr>
            <w:pStyle w:val="12"/>
            <w:rPr>
              <w:ins w:id="7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  <w:rPrChange w:id="8" w:author="Владимир Н" w:date="2022-10-03T14:52:00Z">
                <w:rPr>
                  <w:ins w:id="9" w:author="Владимир Н" w:date="2022-10-03T14:52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rPrChange>
            </w:rPr>
          </w:pPr>
          <w:r w:rsidRPr="00F77273">
            <w:fldChar w:fldCharType="begin"/>
          </w:r>
          <w:r w:rsidRPr="00F77273">
            <w:instrText xml:space="preserve"> TOC \o "1-3" \h \z \u </w:instrText>
          </w:r>
          <w:r w:rsidRPr="00F77273">
            <w:fldChar w:fldCharType="separate"/>
          </w:r>
          <w:ins w:id="10" w:author="Владимир Н" w:date="2022-10-03T14:52:00Z">
            <w:r w:rsidR="0059782D" w:rsidRPr="0059782D">
              <w:rPr>
                <w:rStyle w:val="af9"/>
                <w:noProof/>
                <w:sz w:val="28"/>
                <w:szCs w:val="28"/>
                <w:rPrChange w:id="11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begin"/>
            </w:r>
            <w:r w:rsidR="0059782D" w:rsidRPr="0059782D">
              <w:rPr>
                <w:rStyle w:val="af9"/>
                <w:noProof/>
                <w:sz w:val="28"/>
                <w:szCs w:val="28"/>
                <w:rPrChange w:id="12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="0059782D" w:rsidRPr="0059782D">
              <w:rPr>
                <w:noProof/>
                <w:sz w:val="28"/>
                <w:szCs w:val="28"/>
                <w:rPrChange w:id="13" w:author="Владимир Н" w:date="2022-10-03T14:52:00Z">
                  <w:rPr>
                    <w:noProof/>
                  </w:rPr>
                </w:rPrChange>
              </w:rPr>
              <w:instrText>HYPERLINK \l "_Toc115701142"</w:instrText>
            </w:r>
            <w:r w:rsidR="0059782D" w:rsidRPr="0059782D">
              <w:rPr>
                <w:rStyle w:val="af9"/>
                <w:noProof/>
                <w:sz w:val="28"/>
                <w:szCs w:val="28"/>
                <w:rPrChange w:id="14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="0059782D" w:rsidRPr="0059782D">
              <w:rPr>
                <w:rStyle w:val="af9"/>
                <w:noProof/>
                <w:sz w:val="28"/>
                <w:szCs w:val="28"/>
                <w:rPrChange w:id="15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separate"/>
            </w:r>
            <w:r w:rsidR="0059782D" w:rsidRPr="0059782D">
              <w:rPr>
                <w:rStyle w:val="af9"/>
                <w:noProof/>
                <w:sz w:val="28"/>
                <w:szCs w:val="28"/>
                <w:rPrChange w:id="16" w:author="Владимир Н" w:date="2022-10-03T14:52:00Z">
                  <w:rPr>
                    <w:rStyle w:val="af9"/>
                    <w:noProof/>
                  </w:rPr>
                </w:rPrChange>
              </w:rPr>
              <w:t>1.</w:t>
            </w:r>
            <w:r w:rsidR="0059782D" w:rsidRPr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  <w:rPrChange w:id="17" w:author="Владимир Н" w:date="2022-10-03T14:52:00Z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rPrChange>
              </w:rPr>
              <w:tab/>
            </w:r>
            <w:r w:rsidR="0059782D" w:rsidRPr="0059782D">
              <w:rPr>
                <w:rStyle w:val="af9"/>
                <w:noProof/>
                <w:sz w:val="28"/>
                <w:szCs w:val="28"/>
                <w:rPrChange w:id="18" w:author="Владимир Н" w:date="2022-10-03T14:52:00Z">
                  <w:rPr>
                    <w:rStyle w:val="af9"/>
                    <w:noProof/>
                  </w:rPr>
                </w:rPrChange>
              </w:rPr>
              <w:t>Область применения</w:t>
            </w:r>
            <w:r w:rsidR="0059782D" w:rsidRPr="0059782D">
              <w:rPr>
                <w:noProof/>
                <w:webHidden/>
                <w:sz w:val="28"/>
                <w:szCs w:val="28"/>
                <w:rPrChange w:id="19" w:author="Владимир Н" w:date="2022-10-03T14:52:00Z">
                  <w:rPr>
                    <w:noProof/>
                    <w:webHidden/>
                  </w:rPr>
                </w:rPrChange>
              </w:rPr>
              <w:tab/>
            </w:r>
            <w:r w:rsidR="0059782D" w:rsidRPr="0059782D">
              <w:rPr>
                <w:noProof/>
                <w:webHidden/>
                <w:sz w:val="28"/>
                <w:szCs w:val="28"/>
                <w:rPrChange w:id="20" w:author="Владимир Н" w:date="2022-10-03T14:52:00Z">
                  <w:rPr>
                    <w:noProof/>
                    <w:webHidden/>
                  </w:rPr>
                </w:rPrChange>
              </w:rPr>
              <w:fldChar w:fldCharType="begin"/>
            </w:r>
            <w:r w:rsidR="0059782D" w:rsidRPr="0059782D">
              <w:rPr>
                <w:noProof/>
                <w:webHidden/>
                <w:sz w:val="28"/>
                <w:szCs w:val="28"/>
                <w:rPrChange w:id="21" w:author="Владимир Н" w:date="2022-10-03T14:52:00Z">
                  <w:rPr>
                    <w:noProof/>
                    <w:webHidden/>
                  </w:rPr>
                </w:rPrChange>
              </w:rPr>
              <w:instrText xml:space="preserve"> PAGEREF _Toc115701142 \h </w:instrText>
            </w:r>
          </w:ins>
          <w:r w:rsidR="0059782D" w:rsidRPr="00B87B94">
            <w:rPr>
              <w:noProof/>
              <w:webHidden/>
              <w:sz w:val="28"/>
              <w:szCs w:val="28"/>
            </w:rPr>
          </w:r>
          <w:r w:rsidR="0059782D" w:rsidRPr="0059782D">
            <w:rPr>
              <w:noProof/>
              <w:webHidden/>
              <w:sz w:val="28"/>
              <w:szCs w:val="28"/>
              <w:rPrChange w:id="22" w:author="Владимир Н" w:date="2022-10-03T14:52:00Z">
                <w:rPr>
                  <w:noProof/>
                  <w:webHidden/>
                </w:rPr>
              </w:rPrChange>
            </w:rPr>
            <w:fldChar w:fldCharType="separate"/>
          </w:r>
          <w:ins w:id="23" w:author="Владимир Н" w:date="2022-10-03T14:52:00Z">
            <w:r w:rsidR="0059782D" w:rsidRPr="0059782D">
              <w:rPr>
                <w:noProof/>
                <w:webHidden/>
                <w:sz w:val="28"/>
                <w:szCs w:val="28"/>
                <w:rPrChange w:id="24" w:author="Владимир Н" w:date="2022-10-03T14:52:00Z">
                  <w:rPr>
                    <w:noProof/>
                    <w:webHidden/>
                  </w:rPr>
                </w:rPrChange>
              </w:rPr>
              <w:t>4</w:t>
            </w:r>
            <w:r w:rsidR="0059782D" w:rsidRPr="0059782D">
              <w:rPr>
                <w:noProof/>
                <w:webHidden/>
                <w:sz w:val="28"/>
                <w:szCs w:val="28"/>
                <w:rPrChange w:id="25" w:author="Владимир Н" w:date="2022-10-03T14:52:00Z">
                  <w:rPr>
                    <w:noProof/>
                    <w:webHidden/>
                  </w:rPr>
                </w:rPrChange>
              </w:rPr>
              <w:fldChar w:fldCharType="end"/>
            </w:r>
            <w:r w:rsidR="0059782D" w:rsidRPr="0059782D">
              <w:rPr>
                <w:rStyle w:val="af9"/>
                <w:noProof/>
                <w:sz w:val="28"/>
                <w:szCs w:val="28"/>
                <w:rPrChange w:id="26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end"/>
            </w:r>
          </w:ins>
        </w:p>
        <w:p w14:paraId="2E134415" w14:textId="457C65EB" w:rsidR="0059782D" w:rsidRPr="0059782D" w:rsidRDefault="0059782D" w:rsidP="0059782D">
          <w:pPr>
            <w:pStyle w:val="12"/>
            <w:rPr>
              <w:ins w:id="27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  <w:rPrChange w:id="28" w:author="Владимир Н" w:date="2022-10-03T14:52:00Z">
                <w:rPr>
                  <w:ins w:id="29" w:author="Владимир Н" w:date="2022-10-03T14:52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rPrChange>
            </w:rPr>
          </w:pPr>
          <w:ins w:id="30" w:author="Владимир Н" w:date="2022-10-03T14:52:00Z">
            <w:r w:rsidRPr="0059782D">
              <w:rPr>
                <w:rStyle w:val="af9"/>
                <w:noProof/>
                <w:sz w:val="28"/>
                <w:szCs w:val="28"/>
                <w:rPrChange w:id="31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begin"/>
            </w:r>
            <w:r w:rsidRPr="0059782D">
              <w:rPr>
                <w:rStyle w:val="af9"/>
                <w:noProof/>
                <w:sz w:val="28"/>
                <w:szCs w:val="28"/>
                <w:rPrChange w:id="32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noProof/>
                <w:sz w:val="28"/>
                <w:szCs w:val="28"/>
                <w:rPrChange w:id="33" w:author="Владимир Н" w:date="2022-10-03T14:52:00Z">
                  <w:rPr>
                    <w:noProof/>
                  </w:rPr>
                </w:rPrChange>
              </w:rPr>
              <w:instrText>HYPERLINK \l "_Toc115701143"</w:instrText>
            </w:r>
            <w:r w:rsidRPr="0059782D">
              <w:rPr>
                <w:rStyle w:val="af9"/>
                <w:noProof/>
                <w:sz w:val="28"/>
                <w:szCs w:val="28"/>
                <w:rPrChange w:id="34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rStyle w:val="af9"/>
                <w:noProof/>
                <w:sz w:val="28"/>
                <w:szCs w:val="28"/>
                <w:rPrChange w:id="35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separate"/>
            </w:r>
            <w:r w:rsidRPr="0059782D">
              <w:rPr>
                <w:rStyle w:val="af9"/>
                <w:noProof/>
                <w:sz w:val="28"/>
                <w:szCs w:val="28"/>
                <w:rPrChange w:id="36" w:author="Владимир Н" w:date="2022-10-03T14:52:00Z">
                  <w:rPr>
                    <w:rStyle w:val="af9"/>
                    <w:noProof/>
                  </w:rPr>
                </w:rPrChange>
              </w:rPr>
              <w:t>2.</w:t>
            </w:r>
            <w:r w:rsidRPr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  <w:rPrChange w:id="37" w:author="Владимир Н" w:date="2022-10-03T14:52:00Z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rPrChange>
              </w:rPr>
              <w:tab/>
            </w:r>
            <w:r w:rsidRPr="0059782D">
              <w:rPr>
                <w:rStyle w:val="af9"/>
                <w:noProof/>
                <w:sz w:val="28"/>
                <w:szCs w:val="28"/>
                <w:rPrChange w:id="38" w:author="Владимир Н" w:date="2022-10-03T14:52:00Z">
                  <w:rPr>
                    <w:rStyle w:val="af9"/>
                    <w:noProof/>
                  </w:rPr>
                </w:rPrChange>
              </w:rPr>
              <w:t>Термины и определения</w:t>
            </w:r>
            <w:r w:rsidRPr="0059782D">
              <w:rPr>
                <w:noProof/>
                <w:webHidden/>
                <w:sz w:val="28"/>
                <w:szCs w:val="28"/>
                <w:rPrChange w:id="39" w:author="Владимир Н" w:date="2022-10-03T14:52:00Z">
                  <w:rPr>
                    <w:noProof/>
                    <w:webHidden/>
                  </w:rPr>
                </w:rPrChange>
              </w:rPr>
              <w:tab/>
            </w:r>
            <w:r w:rsidRPr="0059782D">
              <w:rPr>
                <w:noProof/>
                <w:webHidden/>
                <w:sz w:val="28"/>
                <w:szCs w:val="28"/>
                <w:rPrChange w:id="40" w:author="Владимир Н" w:date="2022-10-03T14:52:00Z">
                  <w:rPr>
                    <w:noProof/>
                    <w:webHidden/>
                  </w:rPr>
                </w:rPrChange>
              </w:rPr>
              <w:fldChar w:fldCharType="begin"/>
            </w:r>
            <w:r w:rsidRPr="0059782D">
              <w:rPr>
                <w:noProof/>
                <w:webHidden/>
                <w:sz w:val="28"/>
                <w:szCs w:val="28"/>
                <w:rPrChange w:id="41" w:author="Владимир Н" w:date="2022-10-03T14:52:00Z">
                  <w:rPr>
                    <w:noProof/>
                    <w:webHidden/>
                  </w:rPr>
                </w:rPrChange>
              </w:rPr>
              <w:instrText xml:space="preserve"> PAGEREF _Toc115701143 \h </w:instrText>
            </w:r>
          </w:ins>
          <w:r w:rsidRPr="00B87B94">
            <w:rPr>
              <w:noProof/>
              <w:webHidden/>
              <w:sz w:val="28"/>
              <w:szCs w:val="28"/>
            </w:rPr>
          </w:r>
          <w:r w:rsidRPr="0059782D">
            <w:rPr>
              <w:noProof/>
              <w:webHidden/>
              <w:sz w:val="28"/>
              <w:szCs w:val="28"/>
              <w:rPrChange w:id="42" w:author="Владимир Н" w:date="2022-10-03T14:52:00Z">
                <w:rPr>
                  <w:noProof/>
                  <w:webHidden/>
                </w:rPr>
              </w:rPrChange>
            </w:rPr>
            <w:fldChar w:fldCharType="separate"/>
          </w:r>
          <w:ins w:id="43" w:author="Владимир Н" w:date="2022-10-03T14:52:00Z">
            <w:r w:rsidRPr="0059782D">
              <w:rPr>
                <w:noProof/>
                <w:webHidden/>
                <w:sz w:val="28"/>
                <w:szCs w:val="28"/>
                <w:rPrChange w:id="44" w:author="Владимир Н" w:date="2022-10-03T14:52:00Z">
                  <w:rPr>
                    <w:noProof/>
                    <w:webHidden/>
                  </w:rPr>
                </w:rPrChange>
              </w:rPr>
              <w:t>4</w:t>
            </w:r>
            <w:r w:rsidRPr="0059782D">
              <w:rPr>
                <w:noProof/>
                <w:webHidden/>
                <w:sz w:val="28"/>
                <w:szCs w:val="28"/>
                <w:rPrChange w:id="45" w:author="Владимир Н" w:date="2022-10-03T14:52:00Z">
                  <w:rPr>
                    <w:noProof/>
                    <w:webHidden/>
                  </w:rPr>
                </w:rPrChange>
              </w:rPr>
              <w:fldChar w:fldCharType="end"/>
            </w:r>
            <w:r w:rsidRPr="0059782D">
              <w:rPr>
                <w:rStyle w:val="af9"/>
                <w:noProof/>
                <w:sz w:val="28"/>
                <w:szCs w:val="28"/>
                <w:rPrChange w:id="46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end"/>
            </w:r>
          </w:ins>
        </w:p>
        <w:p w14:paraId="3427AC93" w14:textId="153F66BF" w:rsidR="0059782D" w:rsidRPr="0059782D" w:rsidRDefault="0059782D" w:rsidP="0059782D">
          <w:pPr>
            <w:pStyle w:val="12"/>
            <w:rPr>
              <w:ins w:id="47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  <w:rPrChange w:id="48" w:author="Владимир Н" w:date="2022-10-03T14:52:00Z">
                <w:rPr>
                  <w:ins w:id="49" w:author="Владимир Н" w:date="2022-10-03T14:52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rPrChange>
            </w:rPr>
          </w:pPr>
          <w:ins w:id="50" w:author="Владимир Н" w:date="2022-10-03T14:52:00Z">
            <w:r w:rsidRPr="0059782D">
              <w:rPr>
                <w:rStyle w:val="af9"/>
                <w:noProof/>
                <w:sz w:val="28"/>
                <w:szCs w:val="28"/>
                <w:rPrChange w:id="51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begin"/>
            </w:r>
            <w:r w:rsidRPr="0059782D">
              <w:rPr>
                <w:rStyle w:val="af9"/>
                <w:noProof/>
                <w:sz w:val="28"/>
                <w:szCs w:val="28"/>
                <w:rPrChange w:id="52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noProof/>
                <w:sz w:val="28"/>
                <w:szCs w:val="28"/>
                <w:rPrChange w:id="53" w:author="Владимир Н" w:date="2022-10-03T14:52:00Z">
                  <w:rPr>
                    <w:noProof/>
                  </w:rPr>
                </w:rPrChange>
              </w:rPr>
              <w:instrText>HYPERLINK \l "_Toc115701144"</w:instrText>
            </w:r>
            <w:r w:rsidRPr="0059782D">
              <w:rPr>
                <w:rStyle w:val="af9"/>
                <w:noProof/>
                <w:sz w:val="28"/>
                <w:szCs w:val="28"/>
                <w:rPrChange w:id="54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rStyle w:val="af9"/>
                <w:noProof/>
                <w:sz w:val="28"/>
                <w:szCs w:val="28"/>
                <w:rPrChange w:id="55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separate"/>
            </w:r>
            <w:r w:rsidRPr="0059782D">
              <w:rPr>
                <w:rStyle w:val="af9"/>
                <w:noProof/>
                <w:sz w:val="28"/>
                <w:szCs w:val="28"/>
                <w:rPrChange w:id="56" w:author="Владимир Н" w:date="2022-10-03T14:52:00Z">
                  <w:rPr>
                    <w:rStyle w:val="af9"/>
                    <w:noProof/>
                  </w:rPr>
                </w:rPrChange>
              </w:rPr>
              <w:t>3.</w:t>
            </w:r>
            <w:r w:rsidRPr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  <w:rPrChange w:id="57" w:author="Владимир Н" w:date="2022-10-03T14:52:00Z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rPrChange>
              </w:rPr>
              <w:tab/>
            </w:r>
            <w:r w:rsidRPr="0059782D">
              <w:rPr>
                <w:rStyle w:val="af9"/>
                <w:noProof/>
                <w:sz w:val="28"/>
                <w:szCs w:val="28"/>
                <w:rPrChange w:id="58" w:author="Владимир Н" w:date="2022-10-03T14:52:00Z">
                  <w:rPr>
                    <w:rStyle w:val="af9"/>
                    <w:noProof/>
                  </w:rPr>
                </w:rPrChange>
              </w:rPr>
              <w:t>Планирование программ проверки квалификации в области калибровки</w:t>
            </w:r>
            <w:r w:rsidRPr="0059782D">
              <w:rPr>
                <w:noProof/>
                <w:webHidden/>
                <w:sz w:val="28"/>
                <w:szCs w:val="28"/>
                <w:rPrChange w:id="59" w:author="Владимир Н" w:date="2022-10-03T14:52:00Z">
                  <w:rPr>
                    <w:noProof/>
                    <w:webHidden/>
                  </w:rPr>
                </w:rPrChange>
              </w:rPr>
              <w:tab/>
            </w:r>
            <w:r w:rsidRPr="0059782D">
              <w:rPr>
                <w:noProof/>
                <w:webHidden/>
                <w:sz w:val="28"/>
                <w:szCs w:val="28"/>
                <w:rPrChange w:id="60" w:author="Владимир Н" w:date="2022-10-03T14:52:00Z">
                  <w:rPr>
                    <w:noProof/>
                    <w:webHidden/>
                  </w:rPr>
                </w:rPrChange>
              </w:rPr>
              <w:fldChar w:fldCharType="begin"/>
            </w:r>
            <w:r w:rsidRPr="0059782D">
              <w:rPr>
                <w:noProof/>
                <w:webHidden/>
                <w:sz w:val="28"/>
                <w:szCs w:val="28"/>
                <w:rPrChange w:id="61" w:author="Владимир Н" w:date="2022-10-03T14:52:00Z">
                  <w:rPr>
                    <w:noProof/>
                    <w:webHidden/>
                  </w:rPr>
                </w:rPrChange>
              </w:rPr>
              <w:instrText xml:space="preserve"> PAGEREF _Toc115701144 \h </w:instrText>
            </w:r>
          </w:ins>
          <w:r w:rsidRPr="00B87B94">
            <w:rPr>
              <w:noProof/>
              <w:webHidden/>
              <w:sz w:val="28"/>
              <w:szCs w:val="28"/>
            </w:rPr>
          </w:r>
          <w:r w:rsidRPr="0059782D">
            <w:rPr>
              <w:noProof/>
              <w:webHidden/>
              <w:sz w:val="28"/>
              <w:szCs w:val="28"/>
              <w:rPrChange w:id="62" w:author="Владимир Н" w:date="2022-10-03T14:52:00Z">
                <w:rPr>
                  <w:noProof/>
                  <w:webHidden/>
                </w:rPr>
              </w:rPrChange>
            </w:rPr>
            <w:fldChar w:fldCharType="separate"/>
          </w:r>
          <w:ins w:id="63" w:author="Владимир Н" w:date="2022-10-03T14:52:00Z">
            <w:r w:rsidRPr="0059782D">
              <w:rPr>
                <w:noProof/>
                <w:webHidden/>
                <w:sz w:val="28"/>
                <w:szCs w:val="28"/>
                <w:rPrChange w:id="64" w:author="Владимир Н" w:date="2022-10-03T14:52:00Z">
                  <w:rPr>
                    <w:noProof/>
                    <w:webHidden/>
                  </w:rPr>
                </w:rPrChange>
              </w:rPr>
              <w:t>5</w:t>
            </w:r>
            <w:r w:rsidRPr="0059782D">
              <w:rPr>
                <w:noProof/>
                <w:webHidden/>
                <w:sz w:val="28"/>
                <w:szCs w:val="28"/>
                <w:rPrChange w:id="65" w:author="Владимир Н" w:date="2022-10-03T14:52:00Z">
                  <w:rPr>
                    <w:noProof/>
                    <w:webHidden/>
                  </w:rPr>
                </w:rPrChange>
              </w:rPr>
              <w:fldChar w:fldCharType="end"/>
            </w:r>
            <w:r w:rsidRPr="0059782D">
              <w:rPr>
                <w:rStyle w:val="af9"/>
                <w:noProof/>
                <w:sz w:val="28"/>
                <w:szCs w:val="28"/>
                <w:rPrChange w:id="66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end"/>
            </w:r>
          </w:ins>
        </w:p>
        <w:p w14:paraId="71146029" w14:textId="1B964665" w:rsidR="0059782D" w:rsidRPr="0059782D" w:rsidRDefault="0059782D" w:rsidP="0059782D">
          <w:pPr>
            <w:pStyle w:val="12"/>
            <w:rPr>
              <w:ins w:id="67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  <w:rPrChange w:id="68" w:author="Владимир Н" w:date="2022-10-03T14:52:00Z">
                <w:rPr>
                  <w:ins w:id="69" w:author="Владимир Н" w:date="2022-10-03T14:52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rPrChange>
            </w:rPr>
          </w:pPr>
          <w:ins w:id="70" w:author="Владимир Н" w:date="2022-10-03T14:52:00Z">
            <w:r w:rsidRPr="0059782D">
              <w:rPr>
                <w:rStyle w:val="af9"/>
                <w:noProof/>
                <w:sz w:val="28"/>
                <w:szCs w:val="28"/>
                <w:rPrChange w:id="71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begin"/>
            </w:r>
            <w:r w:rsidRPr="0059782D">
              <w:rPr>
                <w:rStyle w:val="af9"/>
                <w:noProof/>
                <w:sz w:val="28"/>
                <w:szCs w:val="28"/>
                <w:rPrChange w:id="72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noProof/>
                <w:sz w:val="28"/>
                <w:szCs w:val="28"/>
                <w:rPrChange w:id="73" w:author="Владимир Н" w:date="2022-10-03T14:52:00Z">
                  <w:rPr>
                    <w:noProof/>
                  </w:rPr>
                </w:rPrChange>
              </w:rPr>
              <w:instrText>HYPERLINK \l "_Toc115701146"</w:instrText>
            </w:r>
            <w:r w:rsidRPr="0059782D">
              <w:rPr>
                <w:rStyle w:val="af9"/>
                <w:noProof/>
                <w:sz w:val="28"/>
                <w:szCs w:val="28"/>
                <w:rPrChange w:id="74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rStyle w:val="af9"/>
                <w:noProof/>
                <w:sz w:val="28"/>
                <w:szCs w:val="28"/>
                <w:rPrChange w:id="75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separate"/>
            </w:r>
            <w:r w:rsidRPr="0059782D">
              <w:rPr>
                <w:rStyle w:val="af9"/>
                <w:noProof/>
                <w:sz w:val="28"/>
                <w:szCs w:val="28"/>
                <w:rPrChange w:id="76" w:author="Владимир Н" w:date="2022-10-03T14:52:00Z">
                  <w:rPr>
                    <w:rStyle w:val="af9"/>
                    <w:noProof/>
                  </w:rPr>
                </w:rPrChange>
              </w:rPr>
              <w:t>4.</w:t>
            </w:r>
            <w:r w:rsidRPr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  <w:rPrChange w:id="77" w:author="Владимир Н" w:date="2022-10-03T14:52:00Z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rPrChange>
              </w:rPr>
              <w:tab/>
            </w:r>
            <w:r w:rsidRPr="0059782D">
              <w:rPr>
                <w:rStyle w:val="af9"/>
                <w:noProof/>
                <w:sz w:val="28"/>
                <w:szCs w:val="28"/>
                <w:rPrChange w:id="78" w:author="Владимир Н" w:date="2022-10-03T14:52:00Z">
                  <w:rPr>
                    <w:rStyle w:val="af9"/>
                    <w:noProof/>
                  </w:rPr>
                </w:rPrChange>
              </w:rPr>
              <w:t>Методики калибровки</w:t>
            </w:r>
            <w:r w:rsidRPr="0059782D">
              <w:rPr>
                <w:noProof/>
                <w:webHidden/>
                <w:sz w:val="28"/>
                <w:szCs w:val="28"/>
                <w:rPrChange w:id="79" w:author="Владимир Н" w:date="2022-10-03T14:52:00Z">
                  <w:rPr>
                    <w:noProof/>
                    <w:webHidden/>
                  </w:rPr>
                </w:rPrChange>
              </w:rPr>
              <w:tab/>
            </w:r>
            <w:r w:rsidRPr="0059782D">
              <w:rPr>
                <w:noProof/>
                <w:webHidden/>
                <w:sz w:val="28"/>
                <w:szCs w:val="28"/>
                <w:rPrChange w:id="80" w:author="Владимир Н" w:date="2022-10-03T14:52:00Z">
                  <w:rPr>
                    <w:noProof/>
                    <w:webHidden/>
                  </w:rPr>
                </w:rPrChange>
              </w:rPr>
              <w:fldChar w:fldCharType="begin"/>
            </w:r>
            <w:r w:rsidRPr="0059782D">
              <w:rPr>
                <w:noProof/>
                <w:webHidden/>
                <w:sz w:val="28"/>
                <w:szCs w:val="28"/>
                <w:rPrChange w:id="81" w:author="Владимир Н" w:date="2022-10-03T14:52:00Z">
                  <w:rPr>
                    <w:noProof/>
                    <w:webHidden/>
                  </w:rPr>
                </w:rPrChange>
              </w:rPr>
              <w:instrText xml:space="preserve"> PAGEREF _Toc115701146 \h </w:instrText>
            </w:r>
          </w:ins>
          <w:r w:rsidRPr="00B87B94">
            <w:rPr>
              <w:noProof/>
              <w:webHidden/>
              <w:sz w:val="28"/>
              <w:szCs w:val="28"/>
            </w:rPr>
          </w:r>
          <w:r w:rsidRPr="0059782D">
            <w:rPr>
              <w:noProof/>
              <w:webHidden/>
              <w:sz w:val="28"/>
              <w:szCs w:val="28"/>
              <w:rPrChange w:id="82" w:author="Владимир Н" w:date="2022-10-03T14:52:00Z">
                <w:rPr>
                  <w:noProof/>
                  <w:webHidden/>
                </w:rPr>
              </w:rPrChange>
            </w:rPr>
            <w:fldChar w:fldCharType="separate"/>
          </w:r>
          <w:ins w:id="83" w:author="Владимир Н" w:date="2022-10-03T14:52:00Z">
            <w:r w:rsidRPr="0059782D">
              <w:rPr>
                <w:noProof/>
                <w:webHidden/>
                <w:sz w:val="28"/>
                <w:szCs w:val="28"/>
                <w:rPrChange w:id="84" w:author="Владимир Н" w:date="2022-10-03T14:52:00Z">
                  <w:rPr>
                    <w:noProof/>
                    <w:webHidden/>
                  </w:rPr>
                </w:rPrChange>
              </w:rPr>
              <w:t>10</w:t>
            </w:r>
            <w:r w:rsidRPr="0059782D">
              <w:rPr>
                <w:noProof/>
                <w:webHidden/>
                <w:sz w:val="28"/>
                <w:szCs w:val="28"/>
                <w:rPrChange w:id="85" w:author="Владимир Н" w:date="2022-10-03T14:52:00Z">
                  <w:rPr>
                    <w:noProof/>
                    <w:webHidden/>
                  </w:rPr>
                </w:rPrChange>
              </w:rPr>
              <w:fldChar w:fldCharType="end"/>
            </w:r>
            <w:r w:rsidRPr="0059782D">
              <w:rPr>
                <w:rStyle w:val="af9"/>
                <w:noProof/>
                <w:sz w:val="28"/>
                <w:szCs w:val="28"/>
                <w:rPrChange w:id="86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end"/>
            </w:r>
          </w:ins>
        </w:p>
        <w:p w14:paraId="35BA0027" w14:textId="5BD83841" w:rsidR="0059782D" w:rsidRPr="0059782D" w:rsidRDefault="0059782D" w:rsidP="0059782D">
          <w:pPr>
            <w:pStyle w:val="12"/>
            <w:rPr>
              <w:ins w:id="87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  <w:rPrChange w:id="88" w:author="Владимир Н" w:date="2022-10-03T14:52:00Z">
                <w:rPr>
                  <w:ins w:id="89" w:author="Владимир Н" w:date="2022-10-03T14:52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rPrChange>
            </w:rPr>
          </w:pPr>
          <w:ins w:id="90" w:author="Владимир Н" w:date="2022-10-03T14:52:00Z">
            <w:r w:rsidRPr="0059782D">
              <w:rPr>
                <w:rStyle w:val="af9"/>
                <w:noProof/>
                <w:sz w:val="28"/>
                <w:szCs w:val="28"/>
                <w:rPrChange w:id="91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begin"/>
            </w:r>
            <w:r w:rsidRPr="0059782D">
              <w:rPr>
                <w:rStyle w:val="af9"/>
                <w:noProof/>
                <w:sz w:val="28"/>
                <w:szCs w:val="28"/>
                <w:rPrChange w:id="92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noProof/>
                <w:sz w:val="28"/>
                <w:szCs w:val="28"/>
                <w:rPrChange w:id="93" w:author="Владимир Н" w:date="2022-10-03T14:52:00Z">
                  <w:rPr>
                    <w:noProof/>
                  </w:rPr>
                </w:rPrChange>
              </w:rPr>
              <w:instrText>HYPERLINK \l "_Toc115701147"</w:instrText>
            </w:r>
            <w:r w:rsidRPr="0059782D">
              <w:rPr>
                <w:rStyle w:val="af9"/>
                <w:noProof/>
                <w:sz w:val="28"/>
                <w:szCs w:val="28"/>
                <w:rPrChange w:id="94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rStyle w:val="af9"/>
                <w:noProof/>
                <w:sz w:val="28"/>
                <w:szCs w:val="28"/>
                <w:rPrChange w:id="95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separate"/>
            </w:r>
            <w:r w:rsidRPr="0059782D">
              <w:rPr>
                <w:rStyle w:val="af9"/>
                <w:noProof/>
                <w:sz w:val="28"/>
                <w:szCs w:val="28"/>
                <w:rPrChange w:id="96" w:author="Владимир Н" w:date="2022-10-03T14:52:00Z">
                  <w:rPr>
                    <w:rStyle w:val="af9"/>
                    <w:noProof/>
                  </w:rPr>
                </w:rPrChange>
              </w:rPr>
              <w:t>5.</w:t>
            </w:r>
            <w:r w:rsidRPr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  <w:rPrChange w:id="97" w:author="Владимир Н" w:date="2022-10-03T14:52:00Z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rPrChange>
              </w:rPr>
              <w:tab/>
            </w:r>
            <w:r w:rsidRPr="0059782D">
              <w:rPr>
                <w:rStyle w:val="af9"/>
                <w:noProof/>
                <w:sz w:val="28"/>
                <w:szCs w:val="28"/>
                <w:rPrChange w:id="98" w:author="Владимир Н" w:date="2022-10-03T14:52:00Z">
                  <w:rPr>
                    <w:rStyle w:val="af9"/>
                    <w:noProof/>
                  </w:rPr>
                </w:rPrChange>
              </w:rPr>
              <w:t>Требования к образцам для проверки квалификации и обращение с ними</w:t>
            </w:r>
            <w:r w:rsidRPr="0059782D">
              <w:rPr>
                <w:noProof/>
                <w:webHidden/>
                <w:sz w:val="28"/>
                <w:szCs w:val="28"/>
                <w:rPrChange w:id="99" w:author="Владимир Н" w:date="2022-10-03T14:52:00Z">
                  <w:rPr>
                    <w:noProof/>
                    <w:webHidden/>
                  </w:rPr>
                </w:rPrChange>
              </w:rPr>
              <w:tab/>
            </w:r>
            <w:r w:rsidRPr="0059782D">
              <w:rPr>
                <w:noProof/>
                <w:webHidden/>
                <w:sz w:val="28"/>
                <w:szCs w:val="28"/>
                <w:rPrChange w:id="100" w:author="Владимир Н" w:date="2022-10-03T14:52:00Z">
                  <w:rPr>
                    <w:noProof/>
                    <w:webHidden/>
                  </w:rPr>
                </w:rPrChange>
              </w:rPr>
              <w:fldChar w:fldCharType="begin"/>
            </w:r>
            <w:r w:rsidRPr="0059782D">
              <w:rPr>
                <w:noProof/>
                <w:webHidden/>
                <w:sz w:val="28"/>
                <w:szCs w:val="28"/>
                <w:rPrChange w:id="101" w:author="Владимир Н" w:date="2022-10-03T14:52:00Z">
                  <w:rPr>
                    <w:noProof/>
                    <w:webHidden/>
                  </w:rPr>
                </w:rPrChange>
              </w:rPr>
              <w:instrText xml:space="preserve"> PAGEREF _Toc115701147 \h </w:instrText>
            </w:r>
          </w:ins>
          <w:r w:rsidRPr="00B87B94">
            <w:rPr>
              <w:noProof/>
              <w:webHidden/>
              <w:sz w:val="28"/>
              <w:szCs w:val="28"/>
            </w:rPr>
          </w:r>
          <w:r w:rsidRPr="0059782D">
            <w:rPr>
              <w:noProof/>
              <w:webHidden/>
              <w:sz w:val="28"/>
              <w:szCs w:val="28"/>
              <w:rPrChange w:id="102" w:author="Владимир Н" w:date="2022-10-03T14:52:00Z">
                <w:rPr>
                  <w:noProof/>
                  <w:webHidden/>
                </w:rPr>
              </w:rPrChange>
            </w:rPr>
            <w:fldChar w:fldCharType="separate"/>
          </w:r>
          <w:ins w:id="103" w:author="Владимир Н" w:date="2022-10-03T14:52:00Z">
            <w:r w:rsidRPr="0059782D">
              <w:rPr>
                <w:noProof/>
                <w:webHidden/>
                <w:sz w:val="28"/>
                <w:szCs w:val="28"/>
                <w:rPrChange w:id="104" w:author="Владимир Н" w:date="2022-10-03T14:52:00Z">
                  <w:rPr>
                    <w:noProof/>
                    <w:webHidden/>
                  </w:rPr>
                </w:rPrChange>
              </w:rPr>
              <w:t>10</w:t>
            </w:r>
            <w:r w:rsidRPr="0059782D">
              <w:rPr>
                <w:noProof/>
                <w:webHidden/>
                <w:sz w:val="28"/>
                <w:szCs w:val="28"/>
                <w:rPrChange w:id="105" w:author="Владимир Н" w:date="2022-10-03T14:52:00Z">
                  <w:rPr>
                    <w:noProof/>
                    <w:webHidden/>
                  </w:rPr>
                </w:rPrChange>
              </w:rPr>
              <w:fldChar w:fldCharType="end"/>
            </w:r>
            <w:r w:rsidRPr="0059782D">
              <w:rPr>
                <w:rStyle w:val="af9"/>
                <w:noProof/>
                <w:sz w:val="28"/>
                <w:szCs w:val="28"/>
                <w:rPrChange w:id="106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end"/>
            </w:r>
          </w:ins>
        </w:p>
        <w:p w14:paraId="3BA4AA5D" w14:textId="003AAD7F" w:rsidR="0059782D" w:rsidRPr="0059782D" w:rsidRDefault="0059782D" w:rsidP="0059782D">
          <w:pPr>
            <w:pStyle w:val="12"/>
            <w:rPr>
              <w:ins w:id="107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  <w:rPrChange w:id="108" w:author="Владимир Н" w:date="2022-10-03T14:52:00Z">
                <w:rPr>
                  <w:ins w:id="109" w:author="Владимир Н" w:date="2022-10-03T14:52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rPrChange>
            </w:rPr>
          </w:pPr>
          <w:ins w:id="110" w:author="Владимир Н" w:date="2022-10-03T14:52:00Z">
            <w:r w:rsidRPr="0059782D">
              <w:rPr>
                <w:rStyle w:val="af9"/>
                <w:noProof/>
                <w:sz w:val="28"/>
                <w:szCs w:val="28"/>
                <w:rPrChange w:id="111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begin"/>
            </w:r>
            <w:r w:rsidRPr="0059782D">
              <w:rPr>
                <w:rStyle w:val="af9"/>
                <w:noProof/>
                <w:sz w:val="28"/>
                <w:szCs w:val="28"/>
                <w:rPrChange w:id="112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noProof/>
                <w:sz w:val="28"/>
                <w:szCs w:val="28"/>
                <w:rPrChange w:id="113" w:author="Владимир Н" w:date="2022-10-03T14:52:00Z">
                  <w:rPr>
                    <w:noProof/>
                  </w:rPr>
                </w:rPrChange>
              </w:rPr>
              <w:instrText>HYPERLINK \l "_Toc115701153"</w:instrText>
            </w:r>
            <w:r w:rsidRPr="0059782D">
              <w:rPr>
                <w:rStyle w:val="af9"/>
                <w:noProof/>
                <w:sz w:val="28"/>
                <w:szCs w:val="28"/>
                <w:rPrChange w:id="114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rStyle w:val="af9"/>
                <w:noProof/>
                <w:sz w:val="28"/>
                <w:szCs w:val="28"/>
                <w:rPrChange w:id="115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separate"/>
            </w:r>
            <w:r w:rsidRPr="0059782D">
              <w:rPr>
                <w:rStyle w:val="af9"/>
                <w:noProof/>
                <w:sz w:val="28"/>
                <w:szCs w:val="28"/>
                <w:rPrChange w:id="116" w:author="Владимир Н" w:date="2022-10-03T14:52:00Z">
                  <w:rPr>
                    <w:rStyle w:val="af9"/>
                    <w:noProof/>
                  </w:rPr>
                </w:rPrChange>
              </w:rPr>
              <w:t>6.</w:t>
            </w:r>
            <w:r w:rsidRPr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  <w:rPrChange w:id="117" w:author="Владимир Н" w:date="2022-10-03T14:52:00Z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rPrChange>
              </w:rPr>
              <w:tab/>
            </w:r>
            <w:r w:rsidRPr="0059782D">
              <w:rPr>
                <w:rStyle w:val="af9"/>
                <w:noProof/>
                <w:sz w:val="28"/>
                <w:szCs w:val="28"/>
                <w:rPrChange w:id="118" w:author="Владимир Н" w:date="2022-10-03T14:52:00Z">
                  <w:rPr>
                    <w:rStyle w:val="af9"/>
                    <w:noProof/>
                  </w:rPr>
                </w:rPrChange>
              </w:rPr>
              <w:t>Транспортирование образцов для проверки квалификации</w:t>
            </w:r>
            <w:r w:rsidRPr="0059782D">
              <w:rPr>
                <w:noProof/>
                <w:webHidden/>
                <w:sz w:val="28"/>
                <w:szCs w:val="28"/>
                <w:rPrChange w:id="119" w:author="Владимир Н" w:date="2022-10-03T14:52:00Z">
                  <w:rPr>
                    <w:noProof/>
                    <w:webHidden/>
                  </w:rPr>
                </w:rPrChange>
              </w:rPr>
              <w:tab/>
            </w:r>
            <w:r w:rsidRPr="0059782D">
              <w:rPr>
                <w:noProof/>
                <w:webHidden/>
                <w:sz w:val="28"/>
                <w:szCs w:val="28"/>
                <w:rPrChange w:id="120" w:author="Владимир Н" w:date="2022-10-03T14:52:00Z">
                  <w:rPr>
                    <w:noProof/>
                    <w:webHidden/>
                  </w:rPr>
                </w:rPrChange>
              </w:rPr>
              <w:fldChar w:fldCharType="begin"/>
            </w:r>
            <w:r w:rsidRPr="0059782D">
              <w:rPr>
                <w:noProof/>
                <w:webHidden/>
                <w:sz w:val="28"/>
                <w:szCs w:val="28"/>
                <w:rPrChange w:id="121" w:author="Владимир Н" w:date="2022-10-03T14:52:00Z">
                  <w:rPr>
                    <w:noProof/>
                    <w:webHidden/>
                  </w:rPr>
                </w:rPrChange>
              </w:rPr>
              <w:instrText xml:space="preserve"> PAGEREF _Toc115701153 \h </w:instrText>
            </w:r>
          </w:ins>
          <w:r w:rsidRPr="00B87B94">
            <w:rPr>
              <w:noProof/>
              <w:webHidden/>
              <w:sz w:val="28"/>
              <w:szCs w:val="28"/>
            </w:rPr>
          </w:r>
          <w:r w:rsidRPr="0059782D">
            <w:rPr>
              <w:noProof/>
              <w:webHidden/>
              <w:sz w:val="28"/>
              <w:szCs w:val="28"/>
              <w:rPrChange w:id="122" w:author="Владимир Н" w:date="2022-10-03T14:52:00Z">
                <w:rPr>
                  <w:noProof/>
                  <w:webHidden/>
                </w:rPr>
              </w:rPrChange>
            </w:rPr>
            <w:fldChar w:fldCharType="separate"/>
          </w:r>
          <w:ins w:id="123" w:author="Владимир Н" w:date="2022-10-03T14:52:00Z">
            <w:r w:rsidRPr="0059782D">
              <w:rPr>
                <w:noProof/>
                <w:webHidden/>
                <w:sz w:val="28"/>
                <w:szCs w:val="28"/>
                <w:rPrChange w:id="124" w:author="Владимир Н" w:date="2022-10-03T14:52:00Z">
                  <w:rPr>
                    <w:noProof/>
                    <w:webHidden/>
                  </w:rPr>
                </w:rPrChange>
              </w:rPr>
              <w:t>12</w:t>
            </w:r>
            <w:r w:rsidRPr="0059782D">
              <w:rPr>
                <w:noProof/>
                <w:webHidden/>
                <w:sz w:val="28"/>
                <w:szCs w:val="28"/>
                <w:rPrChange w:id="125" w:author="Владимир Н" w:date="2022-10-03T14:52:00Z">
                  <w:rPr>
                    <w:noProof/>
                    <w:webHidden/>
                  </w:rPr>
                </w:rPrChange>
              </w:rPr>
              <w:fldChar w:fldCharType="end"/>
            </w:r>
            <w:r w:rsidRPr="0059782D">
              <w:rPr>
                <w:rStyle w:val="af9"/>
                <w:noProof/>
                <w:sz w:val="28"/>
                <w:szCs w:val="28"/>
                <w:rPrChange w:id="126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end"/>
            </w:r>
          </w:ins>
        </w:p>
        <w:p w14:paraId="37289597" w14:textId="2317DBBB" w:rsidR="0059782D" w:rsidRPr="0059782D" w:rsidRDefault="0059782D" w:rsidP="0059782D">
          <w:pPr>
            <w:pStyle w:val="12"/>
            <w:rPr>
              <w:ins w:id="127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  <w:rPrChange w:id="128" w:author="Владимир Н" w:date="2022-10-03T14:52:00Z">
                <w:rPr>
                  <w:ins w:id="129" w:author="Владимир Н" w:date="2022-10-03T14:52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rPrChange>
            </w:rPr>
          </w:pPr>
          <w:ins w:id="130" w:author="Владимир Н" w:date="2022-10-03T14:52:00Z">
            <w:r w:rsidRPr="0059782D">
              <w:rPr>
                <w:rStyle w:val="af9"/>
                <w:noProof/>
                <w:sz w:val="28"/>
                <w:szCs w:val="28"/>
                <w:rPrChange w:id="131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begin"/>
            </w:r>
            <w:r w:rsidRPr="0059782D">
              <w:rPr>
                <w:rStyle w:val="af9"/>
                <w:noProof/>
                <w:sz w:val="28"/>
                <w:szCs w:val="28"/>
                <w:rPrChange w:id="132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noProof/>
                <w:sz w:val="28"/>
                <w:szCs w:val="28"/>
                <w:rPrChange w:id="133" w:author="Владимир Н" w:date="2022-10-03T14:52:00Z">
                  <w:rPr>
                    <w:noProof/>
                  </w:rPr>
                </w:rPrChange>
              </w:rPr>
              <w:instrText>HYPERLINK \l "_Toc115701154"</w:instrText>
            </w:r>
            <w:r w:rsidRPr="0059782D">
              <w:rPr>
                <w:rStyle w:val="af9"/>
                <w:noProof/>
                <w:sz w:val="28"/>
                <w:szCs w:val="28"/>
                <w:rPrChange w:id="134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rStyle w:val="af9"/>
                <w:noProof/>
                <w:sz w:val="28"/>
                <w:szCs w:val="28"/>
                <w:rPrChange w:id="135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separate"/>
            </w:r>
            <w:r w:rsidRPr="0059782D">
              <w:rPr>
                <w:rStyle w:val="af9"/>
                <w:noProof/>
                <w:sz w:val="28"/>
                <w:szCs w:val="28"/>
                <w:rPrChange w:id="136" w:author="Владимир Н" w:date="2022-10-03T14:52:00Z">
                  <w:rPr>
                    <w:rStyle w:val="af9"/>
                    <w:noProof/>
                  </w:rPr>
                </w:rPrChange>
              </w:rPr>
              <w:t>7.</w:t>
            </w:r>
            <w:r w:rsidRPr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  <w:rPrChange w:id="137" w:author="Владимир Н" w:date="2022-10-03T14:52:00Z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rPrChange>
              </w:rPr>
              <w:tab/>
            </w:r>
            <w:r w:rsidRPr="0059782D">
              <w:rPr>
                <w:rStyle w:val="af9"/>
                <w:noProof/>
                <w:sz w:val="28"/>
                <w:szCs w:val="28"/>
                <w:rPrChange w:id="138" w:author="Владимир Н" w:date="2022-10-03T14:52:00Z">
                  <w:rPr>
                    <w:rStyle w:val="af9"/>
                    <w:noProof/>
                  </w:rPr>
                </w:rPrChange>
              </w:rPr>
              <w:t>Взаимодействие с участниками</w:t>
            </w:r>
            <w:r w:rsidRPr="0059782D">
              <w:rPr>
                <w:noProof/>
                <w:webHidden/>
                <w:sz w:val="28"/>
                <w:szCs w:val="28"/>
                <w:rPrChange w:id="139" w:author="Владимир Н" w:date="2022-10-03T14:52:00Z">
                  <w:rPr>
                    <w:noProof/>
                    <w:webHidden/>
                  </w:rPr>
                </w:rPrChange>
              </w:rPr>
              <w:tab/>
            </w:r>
            <w:r w:rsidRPr="0059782D">
              <w:rPr>
                <w:noProof/>
                <w:webHidden/>
                <w:sz w:val="28"/>
                <w:szCs w:val="28"/>
                <w:rPrChange w:id="140" w:author="Владимир Н" w:date="2022-10-03T14:52:00Z">
                  <w:rPr>
                    <w:noProof/>
                    <w:webHidden/>
                  </w:rPr>
                </w:rPrChange>
              </w:rPr>
              <w:fldChar w:fldCharType="begin"/>
            </w:r>
            <w:r w:rsidRPr="0059782D">
              <w:rPr>
                <w:noProof/>
                <w:webHidden/>
                <w:sz w:val="28"/>
                <w:szCs w:val="28"/>
                <w:rPrChange w:id="141" w:author="Владимир Н" w:date="2022-10-03T14:52:00Z">
                  <w:rPr>
                    <w:noProof/>
                    <w:webHidden/>
                  </w:rPr>
                </w:rPrChange>
              </w:rPr>
              <w:instrText xml:space="preserve"> PAGEREF _Toc115701154 \h </w:instrText>
            </w:r>
          </w:ins>
          <w:r w:rsidRPr="00B87B94">
            <w:rPr>
              <w:noProof/>
              <w:webHidden/>
              <w:sz w:val="28"/>
              <w:szCs w:val="28"/>
            </w:rPr>
          </w:r>
          <w:r w:rsidRPr="0059782D">
            <w:rPr>
              <w:noProof/>
              <w:webHidden/>
              <w:sz w:val="28"/>
              <w:szCs w:val="28"/>
              <w:rPrChange w:id="142" w:author="Владимир Н" w:date="2022-10-03T14:52:00Z">
                <w:rPr>
                  <w:noProof/>
                  <w:webHidden/>
                </w:rPr>
              </w:rPrChange>
            </w:rPr>
            <w:fldChar w:fldCharType="separate"/>
          </w:r>
          <w:ins w:id="143" w:author="Владимир Н" w:date="2022-10-03T14:52:00Z">
            <w:r w:rsidRPr="0059782D">
              <w:rPr>
                <w:noProof/>
                <w:webHidden/>
                <w:sz w:val="28"/>
                <w:szCs w:val="28"/>
                <w:rPrChange w:id="144" w:author="Владимир Н" w:date="2022-10-03T14:52:00Z">
                  <w:rPr>
                    <w:noProof/>
                    <w:webHidden/>
                  </w:rPr>
                </w:rPrChange>
              </w:rPr>
              <w:t>13</w:t>
            </w:r>
            <w:r w:rsidRPr="0059782D">
              <w:rPr>
                <w:noProof/>
                <w:webHidden/>
                <w:sz w:val="28"/>
                <w:szCs w:val="28"/>
                <w:rPrChange w:id="145" w:author="Владимир Н" w:date="2022-10-03T14:52:00Z">
                  <w:rPr>
                    <w:noProof/>
                    <w:webHidden/>
                  </w:rPr>
                </w:rPrChange>
              </w:rPr>
              <w:fldChar w:fldCharType="end"/>
            </w:r>
            <w:r w:rsidRPr="0059782D">
              <w:rPr>
                <w:rStyle w:val="af9"/>
                <w:noProof/>
                <w:sz w:val="28"/>
                <w:szCs w:val="28"/>
                <w:rPrChange w:id="146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end"/>
            </w:r>
          </w:ins>
        </w:p>
        <w:p w14:paraId="2AFF9999" w14:textId="58993187" w:rsidR="0059782D" w:rsidRPr="0059782D" w:rsidRDefault="0059782D" w:rsidP="0059782D">
          <w:pPr>
            <w:pStyle w:val="12"/>
            <w:rPr>
              <w:ins w:id="147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  <w:rPrChange w:id="148" w:author="Владимир Н" w:date="2022-10-03T14:52:00Z">
                <w:rPr>
                  <w:ins w:id="149" w:author="Владимир Н" w:date="2022-10-03T14:52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rPrChange>
            </w:rPr>
          </w:pPr>
          <w:ins w:id="150" w:author="Владимир Н" w:date="2022-10-03T14:52:00Z">
            <w:r w:rsidRPr="0059782D">
              <w:rPr>
                <w:rStyle w:val="af9"/>
                <w:noProof/>
                <w:sz w:val="28"/>
                <w:szCs w:val="28"/>
                <w:rPrChange w:id="151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begin"/>
            </w:r>
            <w:r w:rsidRPr="0059782D">
              <w:rPr>
                <w:rStyle w:val="af9"/>
                <w:noProof/>
                <w:sz w:val="28"/>
                <w:szCs w:val="28"/>
                <w:rPrChange w:id="152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noProof/>
                <w:sz w:val="28"/>
                <w:szCs w:val="28"/>
                <w:rPrChange w:id="153" w:author="Владимир Н" w:date="2022-10-03T14:52:00Z">
                  <w:rPr>
                    <w:noProof/>
                  </w:rPr>
                </w:rPrChange>
              </w:rPr>
              <w:instrText>HYPERLINK \l "_Toc115701157"</w:instrText>
            </w:r>
            <w:r w:rsidRPr="0059782D">
              <w:rPr>
                <w:rStyle w:val="af9"/>
                <w:noProof/>
                <w:sz w:val="28"/>
                <w:szCs w:val="28"/>
                <w:rPrChange w:id="154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rStyle w:val="af9"/>
                <w:noProof/>
                <w:sz w:val="28"/>
                <w:szCs w:val="28"/>
                <w:rPrChange w:id="155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separate"/>
            </w:r>
            <w:r w:rsidRPr="0059782D">
              <w:rPr>
                <w:rStyle w:val="af9"/>
                <w:noProof/>
                <w:sz w:val="28"/>
                <w:szCs w:val="28"/>
                <w:rPrChange w:id="156" w:author="Владимир Н" w:date="2022-10-03T14:52:00Z">
                  <w:rPr>
                    <w:rStyle w:val="af9"/>
                    <w:noProof/>
                  </w:rPr>
                </w:rPrChange>
              </w:rPr>
              <w:t>8.</w:t>
            </w:r>
            <w:r w:rsidRPr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  <w:rPrChange w:id="157" w:author="Владимир Н" w:date="2022-10-03T14:52:00Z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rPrChange>
              </w:rPr>
              <w:tab/>
            </w:r>
            <w:r w:rsidRPr="0059782D">
              <w:rPr>
                <w:rStyle w:val="af9"/>
                <w:noProof/>
                <w:sz w:val="28"/>
                <w:szCs w:val="28"/>
                <w:rPrChange w:id="158" w:author="Владимир Н" w:date="2022-10-03T14:52:00Z">
                  <w:rPr>
                    <w:rStyle w:val="af9"/>
                    <w:noProof/>
                  </w:rPr>
                </w:rPrChange>
              </w:rPr>
              <w:t>Обеспечение прослеживаемости опорных значений и обработка результатов участников</w:t>
            </w:r>
            <w:r w:rsidRPr="0059782D">
              <w:rPr>
                <w:noProof/>
                <w:webHidden/>
                <w:sz w:val="28"/>
                <w:szCs w:val="28"/>
                <w:rPrChange w:id="159" w:author="Владимир Н" w:date="2022-10-03T14:52:00Z">
                  <w:rPr>
                    <w:noProof/>
                    <w:webHidden/>
                  </w:rPr>
                </w:rPrChange>
              </w:rPr>
              <w:tab/>
            </w:r>
            <w:r w:rsidRPr="0059782D">
              <w:rPr>
                <w:noProof/>
                <w:webHidden/>
                <w:sz w:val="28"/>
                <w:szCs w:val="28"/>
                <w:rPrChange w:id="160" w:author="Владимир Н" w:date="2022-10-03T14:52:00Z">
                  <w:rPr>
                    <w:noProof/>
                    <w:webHidden/>
                  </w:rPr>
                </w:rPrChange>
              </w:rPr>
              <w:fldChar w:fldCharType="begin"/>
            </w:r>
            <w:r w:rsidRPr="0059782D">
              <w:rPr>
                <w:noProof/>
                <w:webHidden/>
                <w:sz w:val="28"/>
                <w:szCs w:val="28"/>
                <w:rPrChange w:id="161" w:author="Владимир Н" w:date="2022-10-03T14:52:00Z">
                  <w:rPr>
                    <w:noProof/>
                    <w:webHidden/>
                  </w:rPr>
                </w:rPrChange>
              </w:rPr>
              <w:instrText xml:space="preserve"> PAGEREF _Toc115701157 \h </w:instrText>
            </w:r>
          </w:ins>
          <w:r w:rsidRPr="00B87B94">
            <w:rPr>
              <w:noProof/>
              <w:webHidden/>
              <w:sz w:val="28"/>
              <w:szCs w:val="28"/>
            </w:rPr>
          </w:r>
          <w:r w:rsidRPr="0059782D">
            <w:rPr>
              <w:noProof/>
              <w:webHidden/>
              <w:sz w:val="28"/>
              <w:szCs w:val="28"/>
              <w:rPrChange w:id="162" w:author="Владимир Н" w:date="2022-10-03T14:52:00Z">
                <w:rPr>
                  <w:noProof/>
                  <w:webHidden/>
                </w:rPr>
              </w:rPrChange>
            </w:rPr>
            <w:fldChar w:fldCharType="separate"/>
          </w:r>
          <w:ins w:id="163" w:author="Владимир Н" w:date="2022-10-03T14:52:00Z">
            <w:r w:rsidRPr="0059782D">
              <w:rPr>
                <w:noProof/>
                <w:webHidden/>
                <w:sz w:val="28"/>
                <w:szCs w:val="28"/>
                <w:rPrChange w:id="164" w:author="Владимир Н" w:date="2022-10-03T14:52:00Z">
                  <w:rPr>
                    <w:noProof/>
                    <w:webHidden/>
                  </w:rPr>
                </w:rPrChange>
              </w:rPr>
              <w:t>14</w:t>
            </w:r>
            <w:r w:rsidRPr="0059782D">
              <w:rPr>
                <w:noProof/>
                <w:webHidden/>
                <w:sz w:val="28"/>
                <w:szCs w:val="28"/>
                <w:rPrChange w:id="165" w:author="Владимир Н" w:date="2022-10-03T14:52:00Z">
                  <w:rPr>
                    <w:noProof/>
                    <w:webHidden/>
                  </w:rPr>
                </w:rPrChange>
              </w:rPr>
              <w:fldChar w:fldCharType="end"/>
            </w:r>
            <w:r w:rsidRPr="0059782D">
              <w:rPr>
                <w:rStyle w:val="af9"/>
                <w:noProof/>
                <w:sz w:val="28"/>
                <w:szCs w:val="28"/>
                <w:rPrChange w:id="166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end"/>
            </w:r>
          </w:ins>
        </w:p>
        <w:p w14:paraId="2AB450F5" w14:textId="03976D60" w:rsidR="0059782D" w:rsidRPr="0059782D" w:rsidRDefault="0059782D" w:rsidP="0059782D">
          <w:pPr>
            <w:pStyle w:val="12"/>
            <w:rPr>
              <w:ins w:id="167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  <w:rPrChange w:id="168" w:author="Владимир Н" w:date="2022-10-03T14:52:00Z">
                <w:rPr>
                  <w:ins w:id="169" w:author="Владимир Н" w:date="2022-10-03T14:52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rPrChange>
            </w:rPr>
          </w:pPr>
          <w:ins w:id="170" w:author="Владимир Н" w:date="2022-10-03T14:52:00Z">
            <w:r w:rsidRPr="0059782D">
              <w:rPr>
                <w:rStyle w:val="af9"/>
                <w:noProof/>
                <w:sz w:val="28"/>
                <w:szCs w:val="28"/>
                <w:rPrChange w:id="171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begin"/>
            </w:r>
            <w:r w:rsidRPr="0059782D">
              <w:rPr>
                <w:rStyle w:val="af9"/>
                <w:noProof/>
                <w:sz w:val="28"/>
                <w:szCs w:val="28"/>
                <w:rPrChange w:id="172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noProof/>
                <w:sz w:val="28"/>
                <w:szCs w:val="28"/>
                <w:rPrChange w:id="173" w:author="Владимир Н" w:date="2022-10-03T14:52:00Z">
                  <w:rPr>
                    <w:noProof/>
                  </w:rPr>
                </w:rPrChange>
              </w:rPr>
              <w:instrText>HYPERLINK \l "_Toc115701158"</w:instrText>
            </w:r>
            <w:r w:rsidRPr="0059782D">
              <w:rPr>
                <w:rStyle w:val="af9"/>
                <w:noProof/>
                <w:sz w:val="28"/>
                <w:szCs w:val="28"/>
                <w:rPrChange w:id="174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rStyle w:val="af9"/>
                <w:noProof/>
                <w:sz w:val="28"/>
                <w:szCs w:val="28"/>
                <w:rPrChange w:id="175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separate"/>
            </w:r>
            <w:r w:rsidRPr="0059782D">
              <w:rPr>
                <w:rStyle w:val="af9"/>
                <w:noProof/>
                <w:sz w:val="28"/>
                <w:szCs w:val="28"/>
                <w:rPrChange w:id="176" w:author="Владимир Н" w:date="2022-10-03T14:52:00Z">
                  <w:rPr>
                    <w:rStyle w:val="af9"/>
                    <w:noProof/>
                  </w:rPr>
                </w:rPrChange>
              </w:rPr>
              <w:t>9.</w:t>
            </w:r>
            <w:r w:rsidRPr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  <w:rPrChange w:id="177" w:author="Владимир Н" w:date="2022-10-03T14:52:00Z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rPrChange>
              </w:rPr>
              <w:tab/>
            </w:r>
            <w:r w:rsidRPr="0059782D">
              <w:rPr>
                <w:rStyle w:val="af9"/>
                <w:noProof/>
                <w:sz w:val="28"/>
                <w:szCs w:val="28"/>
                <w:rPrChange w:id="178" w:author="Владимир Н" w:date="2022-10-03T14:52:00Z">
                  <w:rPr>
                    <w:rStyle w:val="af9"/>
                    <w:noProof/>
                  </w:rPr>
                </w:rPrChange>
              </w:rPr>
              <w:t>Риски провайдера МСИ</w:t>
            </w:r>
            <w:r w:rsidRPr="0059782D">
              <w:rPr>
                <w:noProof/>
                <w:webHidden/>
                <w:sz w:val="28"/>
                <w:szCs w:val="28"/>
                <w:rPrChange w:id="179" w:author="Владимир Н" w:date="2022-10-03T14:52:00Z">
                  <w:rPr>
                    <w:noProof/>
                    <w:webHidden/>
                  </w:rPr>
                </w:rPrChange>
              </w:rPr>
              <w:tab/>
            </w:r>
            <w:r w:rsidRPr="0059782D">
              <w:rPr>
                <w:noProof/>
                <w:webHidden/>
                <w:sz w:val="28"/>
                <w:szCs w:val="28"/>
                <w:rPrChange w:id="180" w:author="Владимир Н" w:date="2022-10-03T14:52:00Z">
                  <w:rPr>
                    <w:noProof/>
                    <w:webHidden/>
                  </w:rPr>
                </w:rPrChange>
              </w:rPr>
              <w:fldChar w:fldCharType="begin"/>
            </w:r>
            <w:r w:rsidRPr="0059782D">
              <w:rPr>
                <w:noProof/>
                <w:webHidden/>
                <w:sz w:val="28"/>
                <w:szCs w:val="28"/>
                <w:rPrChange w:id="181" w:author="Владимир Н" w:date="2022-10-03T14:52:00Z">
                  <w:rPr>
                    <w:noProof/>
                    <w:webHidden/>
                  </w:rPr>
                </w:rPrChange>
              </w:rPr>
              <w:instrText xml:space="preserve"> PAGEREF _Toc115701158 \h </w:instrText>
            </w:r>
          </w:ins>
          <w:r w:rsidRPr="00B87B94">
            <w:rPr>
              <w:noProof/>
              <w:webHidden/>
              <w:sz w:val="28"/>
              <w:szCs w:val="28"/>
            </w:rPr>
          </w:r>
          <w:r w:rsidRPr="0059782D">
            <w:rPr>
              <w:noProof/>
              <w:webHidden/>
              <w:sz w:val="28"/>
              <w:szCs w:val="28"/>
              <w:rPrChange w:id="182" w:author="Владимир Н" w:date="2022-10-03T14:52:00Z">
                <w:rPr>
                  <w:noProof/>
                  <w:webHidden/>
                </w:rPr>
              </w:rPrChange>
            </w:rPr>
            <w:fldChar w:fldCharType="separate"/>
          </w:r>
          <w:ins w:id="183" w:author="Владимир Н" w:date="2022-10-03T14:52:00Z">
            <w:r w:rsidRPr="0059782D">
              <w:rPr>
                <w:noProof/>
                <w:webHidden/>
                <w:sz w:val="28"/>
                <w:szCs w:val="28"/>
                <w:rPrChange w:id="184" w:author="Владимир Н" w:date="2022-10-03T14:52:00Z">
                  <w:rPr>
                    <w:noProof/>
                    <w:webHidden/>
                  </w:rPr>
                </w:rPrChange>
              </w:rPr>
              <w:t>15</w:t>
            </w:r>
            <w:r w:rsidRPr="0059782D">
              <w:rPr>
                <w:noProof/>
                <w:webHidden/>
                <w:sz w:val="28"/>
                <w:szCs w:val="28"/>
                <w:rPrChange w:id="185" w:author="Владимир Н" w:date="2022-10-03T14:52:00Z">
                  <w:rPr>
                    <w:noProof/>
                    <w:webHidden/>
                  </w:rPr>
                </w:rPrChange>
              </w:rPr>
              <w:fldChar w:fldCharType="end"/>
            </w:r>
            <w:r w:rsidRPr="0059782D">
              <w:rPr>
                <w:rStyle w:val="af9"/>
                <w:noProof/>
                <w:sz w:val="28"/>
                <w:szCs w:val="28"/>
                <w:rPrChange w:id="186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end"/>
            </w:r>
          </w:ins>
        </w:p>
        <w:p w14:paraId="6292A0B1" w14:textId="413EFEAF" w:rsidR="0059782D" w:rsidRPr="0059782D" w:rsidRDefault="0059782D" w:rsidP="0059782D">
          <w:pPr>
            <w:pStyle w:val="12"/>
            <w:rPr>
              <w:ins w:id="187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  <w:rPrChange w:id="188" w:author="Владимир Н" w:date="2022-10-03T14:52:00Z">
                <w:rPr>
                  <w:ins w:id="189" w:author="Владимир Н" w:date="2022-10-03T14:52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rPrChange>
            </w:rPr>
          </w:pPr>
          <w:ins w:id="190" w:author="Владимир Н" w:date="2022-10-03T14:52:00Z">
            <w:r w:rsidRPr="0059782D">
              <w:rPr>
                <w:rStyle w:val="af9"/>
                <w:noProof/>
                <w:sz w:val="28"/>
                <w:szCs w:val="28"/>
                <w:rPrChange w:id="191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begin"/>
            </w:r>
            <w:r w:rsidRPr="0059782D">
              <w:rPr>
                <w:rStyle w:val="af9"/>
                <w:noProof/>
                <w:sz w:val="28"/>
                <w:szCs w:val="28"/>
                <w:rPrChange w:id="192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noProof/>
                <w:sz w:val="28"/>
                <w:szCs w:val="28"/>
                <w:rPrChange w:id="193" w:author="Владимир Н" w:date="2022-10-03T14:52:00Z">
                  <w:rPr>
                    <w:noProof/>
                  </w:rPr>
                </w:rPrChange>
              </w:rPr>
              <w:instrText>HYPERLINK \l "_Toc115701159"</w:instrText>
            </w:r>
            <w:r w:rsidRPr="0059782D">
              <w:rPr>
                <w:rStyle w:val="af9"/>
                <w:noProof/>
                <w:sz w:val="28"/>
                <w:szCs w:val="28"/>
                <w:rPrChange w:id="194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rStyle w:val="af9"/>
                <w:noProof/>
                <w:sz w:val="28"/>
                <w:szCs w:val="28"/>
                <w:rPrChange w:id="195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separate"/>
            </w:r>
            <w:r w:rsidRPr="0059782D">
              <w:rPr>
                <w:rStyle w:val="af9"/>
                <w:noProof/>
                <w:sz w:val="28"/>
                <w:szCs w:val="28"/>
                <w:rPrChange w:id="196" w:author="Владимир Н" w:date="2022-10-03T14:52:00Z">
                  <w:rPr>
                    <w:rStyle w:val="af9"/>
                    <w:noProof/>
                  </w:rPr>
                </w:rPrChange>
              </w:rPr>
              <w:t>Библиография</w:t>
            </w:r>
            <w:r w:rsidRPr="0059782D">
              <w:rPr>
                <w:noProof/>
                <w:webHidden/>
                <w:sz w:val="28"/>
                <w:szCs w:val="28"/>
                <w:rPrChange w:id="197" w:author="Владимир Н" w:date="2022-10-03T14:52:00Z">
                  <w:rPr>
                    <w:noProof/>
                    <w:webHidden/>
                  </w:rPr>
                </w:rPrChange>
              </w:rPr>
              <w:tab/>
            </w:r>
            <w:r w:rsidRPr="0059782D">
              <w:rPr>
                <w:noProof/>
                <w:webHidden/>
                <w:sz w:val="28"/>
                <w:szCs w:val="28"/>
                <w:rPrChange w:id="198" w:author="Владимир Н" w:date="2022-10-03T14:52:00Z">
                  <w:rPr>
                    <w:noProof/>
                    <w:webHidden/>
                  </w:rPr>
                </w:rPrChange>
              </w:rPr>
              <w:fldChar w:fldCharType="begin"/>
            </w:r>
            <w:r w:rsidRPr="0059782D">
              <w:rPr>
                <w:noProof/>
                <w:webHidden/>
                <w:sz w:val="28"/>
                <w:szCs w:val="28"/>
                <w:rPrChange w:id="199" w:author="Владимир Н" w:date="2022-10-03T14:52:00Z">
                  <w:rPr>
                    <w:noProof/>
                    <w:webHidden/>
                  </w:rPr>
                </w:rPrChange>
              </w:rPr>
              <w:instrText xml:space="preserve"> PAGEREF _Toc115701159 \h </w:instrText>
            </w:r>
          </w:ins>
          <w:r w:rsidRPr="00B87B94">
            <w:rPr>
              <w:noProof/>
              <w:webHidden/>
              <w:sz w:val="28"/>
              <w:szCs w:val="28"/>
            </w:rPr>
          </w:r>
          <w:r w:rsidRPr="0059782D">
            <w:rPr>
              <w:noProof/>
              <w:webHidden/>
              <w:sz w:val="28"/>
              <w:szCs w:val="28"/>
              <w:rPrChange w:id="200" w:author="Владимир Н" w:date="2022-10-03T14:52:00Z">
                <w:rPr>
                  <w:noProof/>
                  <w:webHidden/>
                </w:rPr>
              </w:rPrChange>
            </w:rPr>
            <w:fldChar w:fldCharType="separate"/>
          </w:r>
          <w:ins w:id="201" w:author="Владимир Н" w:date="2022-10-03T14:52:00Z">
            <w:r w:rsidRPr="0059782D">
              <w:rPr>
                <w:noProof/>
                <w:webHidden/>
                <w:sz w:val="28"/>
                <w:szCs w:val="28"/>
                <w:rPrChange w:id="202" w:author="Владимир Н" w:date="2022-10-03T14:52:00Z">
                  <w:rPr>
                    <w:noProof/>
                    <w:webHidden/>
                  </w:rPr>
                </w:rPrChange>
              </w:rPr>
              <w:t>17</w:t>
            </w:r>
            <w:r w:rsidRPr="0059782D">
              <w:rPr>
                <w:noProof/>
                <w:webHidden/>
                <w:sz w:val="28"/>
                <w:szCs w:val="28"/>
                <w:rPrChange w:id="203" w:author="Владимир Н" w:date="2022-10-03T14:52:00Z">
                  <w:rPr>
                    <w:noProof/>
                    <w:webHidden/>
                  </w:rPr>
                </w:rPrChange>
              </w:rPr>
              <w:fldChar w:fldCharType="end"/>
            </w:r>
            <w:r w:rsidRPr="0059782D">
              <w:rPr>
                <w:rStyle w:val="af9"/>
                <w:noProof/>
                <w:sz w:val="28"/>
                <w:szCs w:val="28"/>
                <w:rPrChange w:id="204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end"/>
            </w:r>
          </w:ins>
        </w:p>
        <w:p w14:paraId="2E2B9067" w14:textId="3BEE33A0" w:rsidR="0059782D" w:rsidRPr="0059782D" w:rsidRDefault="0059782D" w:rsidP="0059782D">
          <w:pPr>
            <w:pStyle w:val="12"/>
            <w:rPr>
              <w:ins w:id="205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  <w:rPrChange w:id="206" w:author="Владимир Н" w:date="2022-10-03T14:52:00Z">
                <w:rPr>
                  <w:ins w:id="207" w:author="Владимир Н" w:date="2022-10-03T14:52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rPrChange>
            </w:rPr>
          </w:pPr>
          <w:ins w:id="208" w:author="Владимир Н" w:date="2022-10-03T14:52:00Z">
            <w:r w:rsidRPr="0059782D">
              <w:rPr>
                <w:rStyle w:val="af9"/>
                <w:noProof/>
                <w:sz w:val="28"/>
                <w:szCs w:val="28"/>
                <w:rPrChange w:id="209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begin"/>
            </w:r>
            <w:r w:rsidRPr="0059782D">
              <w:rPr>
                <w:rStyle w:val="af9"/>
                <w:noProof/>
                <w:sz w:val="28"/>
                <w:szCs w:val="28"/>
                <w:rPrChange w:id="210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noProof/>
                <w:sz w:val="28"/>
                <w:szCs w:val="28"/>
                <w:rPrChange w:id="211" w:author="Владимир Н" w:date="2022-10-03T14:52:00Z">
                  <w:rPr>
                    <w:noProof/>
                  </w:rPr>
                </w:rPrChange>
              </w:rPr>
              <w:instrText>HYPERLINK \l "_Toc115701160"</w:instrText>
            </w:r>
            <w:r w:rsidRPr="0059782D">
              <w:rPr>
                <w:rStyle w:val="af9"/>
                <w:noProof/>
                <w:sz w:val="28"/>
                <w:szCs w:val="28"/>
                <w:rPrChange w:id="212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rStyle w:val="af9"/>
                <w:noProof/>
                <w:sz w:val="28"/>
                <w:szCs w:val="28"/>
                <w:rPrChange w:id="213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separate"/>
            </w:r>
            <w:r w:rsidRPr="0059782D">
              <w:rPr>
                <w:rStyle w:val="af9"/>
                <w:noProof/>
                <w:sz w:val="28"/>
                <w:szCs w:val="28"/>
                <w:rPrChange w:id="214" w:author="Владимир Н" w:date="2022-10-03T14:52:00Z">
                  <w:rPr>
                    <w:rStyle w:val="af9"/>
                    <w:noProof/>
                  </w:rPr>
                </w:rPrChange>
              </w:rPr>
              <w:t xml:space="preserve">Приложение 1 </w:t>
            </w:r>
            <w:r w:rsidRPr="0059782D">
              <w:rPr>
                <w:rStyle w:val="af9"/>
                <w:bCs/>
                <w:noProof/>
                <w:sz w:val="28"/>
                <w:szCs w:val="28"/>
                <w:rPrChange w:id="215" w:author="Владимир Н" w:date="2022-10-03T14:52:00Z">
                  <w:rPr>
                    <w:rStyle w:val="af9"/>
                    <w:bCs/>
                    <w:noProof/>
                  </w:rPr>
                </w:rPrChange>
              </w:rPr>
              <w:t>Пример оценки результатов МСИ в области калибровки с использованием набора данных</w:t>
            </w:r>
            <w:r w:rsidRPr="0059782D">
              <w:rPr>
                <w:noProof/>
                <w:webHidden/>
                <w:sz w:val="28"/>
                <w:szCs w:val="28"/>
                <w:rPrChange w:id="216" w:author="Владимир Н" w:date="2022-10-03T14:52:00Z">
                  <w:rPr>
                    <w:noProof/>
                    <w:webHidden/>
                  </w:rPr>
                </w:rPrChange>
              </w:rPr>
              <w:tab/>
            </w:r>
            <w:r w:rsidRPr="0059782D">
              <w:rPr>
                <w:noProof/>
                <w:webHidden/>
                <w:sz w:val="28"/>
                <w:szCs w:val="28"/>
                <w:rPrChange w:id="217" w:author="Владимир Н" w:date="2022-10-03T14:52:00Z">
                  <w:rPr>
                    <w:noProof/>
                    <w:webHidden/>
                  </w:rPr>
                </w:rPrChange>
              </w:rPr>
              <w:fldChar w:fldCharType="begin"/>
            </w:r>
            <w:r w:rsidRPr="0059782D">
              <w:rPr>
                <w:noProof/>
                <w:webHidden/>
                <w:sz w:val="28"/>
                <w:szCs w:val="28"/>
                <w:rPrChange w:id="218" w:author="Владимир Н" w:date="2022-10-03T14:52:00Z">
                  <w:rPr>
                    <w:noProof/>
                    <w:webHidden/>
                  </w:rPr>
                </w:rPrChange>
              </w:rPr>
              <w:instrText xml:space="preserve"> PAGEREF _Toc115701160 \h </w:instrText>
            </w:r>
          </w:ins>
          <w:r w:rsidRPr="00B87B94">
            <w:rPr>
              <w:noProof/>
              <w:webHidden/>
              <w:sz w:val="28"/>
              <w:szCs w:val="28"/>
            </w:rPr>
          </w:r>
          <w:r w:rsidRPr="0059782D">
            <w:rPr>
              <w:noProof/>
              <w:webHidden/>
              <w:sz w:val="28"/>
              <w:szCs w:val="28"/>
              <w:rPrChange w:id="219" w:author="Владимир Н" w:date="2022-10-03T14:52:00Z">
                <w:rPr>
                  <w:noProof/>
                  <w:webHidden/>
                </w:rPr>
              </w:rPrChange>
            </w:rPr>
            <w:fldChar w:fldCharType="separate"/>
          </w:r>
          <w:ins w:id="220" w:author="Владимир Н" w:date="2022-10-03T14:52:00Z">
            <w:r w:rsidRPr="0059782D">
              <w:rPr>
                <w:noProof/>
                <w:webHidden/>
                <w:sz w:val="28"/>
                <w:szCs w:val="28"/>
                <w:rPrChange w:id="221" w:author="Владимир Н" w:date="2022-10-03T14:52:00Z">
                  <w:rPr>
                    <w:noProof/>
                    <w:webHidden/>
                  </w:rPr>
                </w:rPrChange>
              </w:rPr>
              <w:t>18</w:t>
            </w:r>
            <w:r w:rsidRPr="0059782D">
              <w:rPr>
                <w:noProof/>
                <w:webHidden/>
                <w:sz w:val="28"/>
                <w:szCs w:val="28"/>
                <w:rPrChange w:id="222" w:author="Владимир Н" w:date="2022-10-03T14:52:00Z">
                  <w:rPr>
                    <w:noProof/>
                    <w:webHidden/>
                  </w:rPr>
                </w:rPrChange>
              </w:rPr>
              <w:fldChar w:fldCharType="end"/>
            </w:r>
            <w:r w:rsidRPr="0059782D">
              <w:rPr>
                <w:rStyle w:val="af9"/>
                <w:noProof/>
                <w:sz w:val="28"/>
                <w:szCs w:val="28"/>
                <w:rPrChange w:id="223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end"/>
            </w:r>
          </w:ins>
        </w:p>
        <w:p w14:paraId="584F7AAF" w14:textId="5C670B6F" w:rsidR="0059782D" w:rsidRPr="0059782D" w:rsidRDefault="0059782D" w:rsidP="0059782D">
          <w:pPr>
            <w:pStyle w:val="12"/>
            <w:rPr>
              <w:ins w:id="224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  <w:rPrChange w:id="225" w:author="Владимир Н" w:date="2022-10-03T14:52:00Z">
                <w:rPr>
                  <w:ins w:id="226" w:author="Владимир Н" w:date="2022-10-03T14:52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rPrChange>
            </w:rPr>
          </w:pPr>
          <w:ins w:id="227" w:author="Владимир Н" w:date="2022-10-03T14:52:00Z">
            <w:r w:rsidRPr="0059782D">
              <w:rPr>
                <w:rStyle w:val="af9"/>
                <w:noProof/>
                <w:sz w:val="28"/>
                <w:szCs w:val="28"/>
                <w:rPrChange w:id="228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begin"/>
            </w:r>
            <w:r w:rsidRPr="0059782D">
              <w:rPr>
                <w:rStyle w:val="af9"/>
                <w:noProof/>
                <w:sz w:val="28"/>
                <w:szCs w:val="28"/>
                <w:rPrChange w:id="229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noProof/>
                <w:sz w:val="28"/>
                <w:szCs w:val="28"/>
                <w:rPrChange w:id="230" w:author="Владимир Н" w:date="2022-10-03T14:52:00Z">
                  <w:rPr>
                    <w:noProof/>
                  </w:rPr>
                </w:rPrChange>
              </w:rPr>
              <w:instrText>HYPERLINK \l "_Toc115701161"</w:instrText>
            </w:r>
            <w:r w:rsidRPr="0059782D">
              <w:rPr>
                <w:rStyle w:val="af9"/>
                <w:noProof/>
                <w:sz w:val="28"/>
                <w:szCs w:val="28"/>
                <w:rPrChange w:id="231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rStyle w:val="af9"/>
                <w:noProof/>
                <w:sz w:val="28"/>
                <w:szCs w:val="28"/>
                <w:rPrChange w:id="232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separate"/>
            </w:r>
            <w:r w:rsidRPr="0059782D">
              <w:rPr>
                <w:rStyle w:val="af9"/>
                <w:noProof/>
                <w:sz w:val="28"/>
                <w:szCs w:val="28"/>
                <w:rPrChange w:id="233" w:author="Владимир Н" w:date="2022-10-03T14:52:00Z">
                  <w:rPr>
                    <w:rStyle w:val="af9"/>
                    <w:noProof/>
                  </w:rPr>
                </w:rPrChange>
              </w:rPr>
              <w:t xml:space="preserve">Приложение 2 </w:t>
            </w:r>
            <w:r w:rsidRPr="0059782D">
              <w:rPr>
                <w:rStyle w:val="af9"/>
                <w:bCs/>
                <w:noProof/>
                <w:sz w:val="28"/>
                <w:szCs w:val="28"/>
                <w:rPrChange w:id="234" w:author="Владимир Н" w:date="2022-10-03T14:52:00Z">
                  <w:rPr>
                    <w:rStyle w:val="af9"/>
                    <w:bCs/>
                    <w:noProof/>
                  </w:rPr>
                </w:rPrChange>
              </w:rPr>
              <w:t>Пример краткого описания программы проверки квалификации по калибровке</w:t>
            </w:r>
            <w:r w:rsidRPr="0059782D">
              <w:rPr>
                <w:noProof/>
                <w:webHidden/>
                <w:sz w:val="28"/>
                <w:szCs w:val="28"/>
                <w:rPrChange w:id="235" w:author="Владимир Н" w:date="2022-10-03T14:52:00Z">
                  <w:rPr>
                    <w:noProof/>
                    <w:webHidden/>
                  </w:rPr>
                </w:rPrChange>
              </w:rPr>
              <w:tab/>
            </w:r>
            <w:r w:rsidRPr="0059782D">
              <w:rPr>
                <w:noProof/>
                <w:webHidden/>
                <w:sz w:val="28"/>
                <w:szCs w:val="28"/>
                <w:rPrChange w:id="236" w:author="Владимир Н" w:date="2022-10-03T14:52:00Z">
                  <w:rPr>
                    <w:noProof/>
                    <w:webHidden/>
                  </w:rPr>
                </w:rPrChange>
              </w:rPr>
              <w:fldChar w:fldCharType="begin"/>
            </w:r>
            <w:r w:rsidRPr="0059782D">
              <w:rPr>
                <w:noProof/>
                <w:webHidden/>
                <w:sz w:val="28"/>
                <w:szCs w:val="28"/>
                <w:rPrChange w:id="237" w:author="Владимир Н" w:date="2022-10-03T14:52:00Z">
                  <w:rPr>
                    <w:noProof/>
                    <w:webHidden/>
                  </w:rPr>
                </w:rPrChange>
              </w:rPr>
              <w:instrText xml:space="preserve"> PAGEREF _Toc115701161 \h </w:instrText>
            </w:r>
          </w:ins>
          <w:r w:rsidRPr="00B87B94">
            <w:rPr>
              <w:noProof/>
              <w:webHidden/>
              <w:sz w:val="28"/>
              <w:szCs w:val="28"/>
            </w:rPr>
          </w:r>
          <w:r w:rsidRPr="0059782D">
            <w:rPr>
              <w:noProof/>
              <w:webHidden/>
              <w:sz w:val="28"/>
              <w:szCs w:val="28"/>
              <w:rPrChange w:id="238" w:author="Владимир Н" w:date="2022-10-03T14:52:00Z">
                <w:rPr>
                  <w:noProof/>
                  <w:webHidden/>
                </w:rPr>
              </w:rPrChange>
            </w:rPr>
            <w:fldChar w:fldCharType="separate"/>
          </w:r>
          <w:ins w:id="239" w:author="Владимир Н" w:date="2022-10-03T14:52:00Z">
            <w:r w:rsidRPr="0059782D">
              <w:rPr>
                <w:noProof/>
                <w:webHidden/>
                <w:sz w:val="28"/>
                <w:szCs w:val="28"/>
                <w:rPrChange w:id="240" w:author="Владимир Н" w:date="2022-10-03T14:52:00Z">
                  <w:rPr>
                    <w:noProof/>
                    <w:webHidden/>
                  </w:rPr>
                </w:rPrChange>
              </w:rPr>
              <w:t>20</w:t>
            </w:r>
            <w:r w:rsidRPr="0059782D">
              <w:rPr>
                <w:noProof/>
                <w:webHidden/>
                <w:sz w:val="28"/>
                <w:szCs w:val="28"/>
                <w:rPrChange w:id="241" w:author="Владимир Н" w:date="2022-10-03T14:52:00Z">
                  <w:rPr>
                    <w:noProof/>
                    <w:webHidden/>
                  </w:rPr>
                </w:rPrChange>
              </w:rPr>
              <w:fldChar w:fldCharType="end"/>
            </w:r>
            <w:r w:rsidRPr="0059782D">
              <w:rPr>
                <w:rStyle w:val="af9"/>
                <w:noProof/>
                <w:sz w:val="28"/>
                <w:szCs w:val="28"/>
                <w:rPrChange w:id="242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end"/>
            </w:r>
          </w:ins>
        </w:p>
        <w:p w14:paraId="7C227F69" w14:textId="5F1F48C9" w:rsidR="0059782D" w:rsidRPr="0059782D" w:rsidRDefault="0059782D" w:rsidP="0059782D">
          <w:pPr>
            <w:pStyle w:val="12"/>
            <w:rPr>
              <w:ins w:id="243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  <w:rPrChange w:id="244" w:author="Владимир Н" w:date="2022-10-03T14:52:00Z">
                <w:rPr>
                  <w:ins w:id="245" w:author="Владимир Н" w:date="2022-10-03T14:52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rPrChange>
            </w:rPr>
          </w:pPr>
          <w:ins w:id="246" w:author="Владимир Н" w:date="2022-10-03T14:52:00Z">
            <w:r w:rsidRPr="0059782D">
              <w:rPr>
                <w:rStyle w:val="af9"/>
                <w:noProof/>
                <w:sz w:val="28"/>
                <w:szCs w:val="28"/>
                <w:rPrChange w:id="247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begin"/>
            </w:r>
            <w:r w:rsidRPr="0059782D">
              <w:rPr>
                <w:rStyle w:val="af9"/>
                <w:noProof/>
                <w:sz w:val="28"/>
                <w:szCs w:val="28"/>
                <w:rPrChange w:id="248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noProof/>
                <w:sz w:val="28"/>
                <w:szCs w:val="28"/>
                <w:rPrChange w:id="249" w:author="Владимир Н" w:date="2022-10-03T14:52:00Z">
                  <w:rPr>
                    <w:noProof/>
                  </w:rPr>
                </w:rPrChange>
              </w:rPr>
              <w:instrText>HYPERLINK \l "_Toc115701162"</w:instrText>
            </w:r>
            <w:r w:rsidRPr="0059782D">
              <w:rPr>
                <w:rStyle w:val="af9"/>
                <w:noProof/>
                <w:sz w:val="28"/>
                <w:szCs w:val="28"/>
                <w:rPrChange w:id="250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rStyle w:val="af9"/>
                <w:noProof/>
                <w:sz w:val="28"/>
                <w:szCs w:val="28"/>
                <w:rPrChange w:id="251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separate"/>
            </w:r>
            <w:r w:rsidRPr="0059782D">
              <w:rPr>
                <w:rStyle w:val="af9"/>
                <w:noProof/>
                <w:sz w:val="28"/>
                <w:szCs w:val="28"/>
                <w:rPrChange w:id="252" w:author="Владимир Н" w:date="2022-10-03T14:52:00Z">
                  <w:rPr>
                    <w:rStyle w:val="af9"/>
                    <w:noProof/>
                  </w:rPr>
                </w:rPrChange>
              </w:rPr>
              <w:t xml:space="preserve">Приложение 3 </w:t>
            </w:r>
            <w:r w:rsidRPr="0059782D">
              <w:rPr>
                <w:rStyle w:val="af9"/>
                <w:bCs/>
                <w:noProof/>
                <w:sz w:val="28"/>
                <w:szCs w:val="28"/>
                <w:rPrChange w:id="253" w:author="Владимир Н" w:date="2022-10-03T14:52:00Z">
                  <w:rPr>
                    <w:rStyle w:val="af9"/>
                    <w:bCs/>
                    <w:noProof/>
                  </w:rPr>
                </w:rPrChange>
              </w:rPr>
              <w:t>Пример анкеты для участия в туре проверки квалификации</w:t>
            </w:r>
            <w:r w:rsidRPr="0059782D">
              <w:rPr>
                <w:noProof/>
                <w:webHidden/>
                <w:sz w:val="28"/>
                <w:szCs w:val="28"/>
                <w:rPrChange w:id="254" w:author="Владимир Н" w:date="2022-10-03T14:52:00Z">
                  <w:rPr>
                    <w:noProof/>
                    <w:webHidden/>
                  </w:rPr>
                </w:rPrChange>
              </w:rPr>
              <w:tab/>
            </w:r>
            <w:r w:rsidRPr="0059782D">
              <w:rPr>
                <w:noProof/>
                <w:webHidden/>
                <w:sz w:val="28"/>
                <w:szCs w:val="28"/>
                <w:rPrChange w:id="255" w:author="Владимир Н" w:date="2022-10-03T14:52:00Z">
                  <w:rPr>
                    <w:noProof/>
                    <w:webHidden/>
                  </w:rPr>
                </w:rPrChange>
              </w:rPr>
              <w:fldChar w:fldCharType="begin"/>
            </w:r>
            <w:r w:rsidRPr="0059782D">
              <w:rPr>
                <w:noProof/>
                <w:webHidden/>
                <w:sz w:val="28"/>
                <w:szCs w:val="28"/>
                <w:rPrChange w:id="256" w:author="Владимир Н" w:date="2022-10-03T14:52:00Z">
                  <w:rPr>
                    <w:noProof/>
                    <w:webHidden/>
                  </w:rPr>
                </w:rPrChange>
              </w:rPr>
              <w:instrText xml:space="preserve"> PAGEREF _Toc115701162 \h </w:instrText>
            </w:r>
          </w:ins>
          <w:r w:rsidRPr="00B87B94">
            <w:rPr>
              <w:noProof/>
              <w:webHidden/>
              <w:sz w:val="28"/>
              <w:szCs w:val="28"/>
            </w:rPr>
          </w:r>
          <w:r w:rsidRPr="0059782D">
            <w:rPr>
              <w:noProof/>
              <w:webHidden/>
              <w:sz w:val="28"/>
              <w:szCs w:val="28"/>
              <w:rPrChange w:id="257" w:author="Владимир Н" w:date="2022-10-03T14:52:00Z">
                <w:rPr>
                  <w:noProof/>
                  <w:webHidden/>
                </w:rPr>
              </w:rPrChange>
            </w:rPr>
            <w:fldChar w:fldCharType="separate"/>
          </w:r>
          <w:ins w:id="258" w:author="Владимир Н" w:date="2022-10-03T14:52:00Z">
            <w:r w:rsidRPr="0059782D">
              <w:rPr>
                <w:noProof/>
                <w:webHidden/>
                <w:sz w:val="28"/>
                <w:szCs w:val="28"/>
                <w:rPrChange w:id="259" w:author="Владимир Н" w:date="2022-10-03T14:52:00Z">
                  <w:rPr>
                    <w:noProof/>
                    <w:webHidden/>
                  </w:rPr>
                </w:rPrChange>
              </w:rPr>
              <w:t>22</w:t>
            </w:r>
            <w:r w:rsidRPr="0059782D">
              <w:rPr>
                <w:noProof/>
                <w:webHidden/>
                <w:sz w:val="28"/>
                <w:szCs w:val="28"/>
                <w:rPrChange w:id="260" w:author="Владимир Н" w:date="2022-10-03T14:52:00Z">
                  <w:rPr>
                    <w:noProof/>
                    <w:webHidden/>
                  </w:rPr>
                </w:rPrChange>
              </w:rPr>
              <w:fldChar w:fldCharType="end"/>
            </w:r>
            <w:r w:rsidRPr="0059782D">
              <w:rPr>
                <w:rStyle w:val="af9"/>
                <w:noProof/>
                <w:sz w:val="28"/>
                <w:szCs w:val="28"/>
                <w:rPrChange w:id="261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end"/>
            </w:r>
          </w:ins>
        </w:p>
        <w:p w14:paraId="527ED84E" w14:textId="707B21AE" w:rsidR="0059782D" w:rsidRPr="0059782D" w:rsidRDefault="0059782D" w:rsidP="0059782D">
          <w:pPr>
            <w:pStyle w:val="12"/>
            <w:rPr>
              <w:ins w:id="262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  <w:rPrChange w:id="263" w:author="Владимир Н" w:date="2022-10-03T14:52:00Z">
                <w:rPr>
                  <w:ins w:id="264" w:author="Владимир Н" w:date="2022-10-03T14:52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rPrChange>
            </w:rPr>
          </w:pPr>
          <w:ins w:id="265" w:author="Владимир Н" w:date="2022-10-03T14:52:00Z">
            <w:r w:rsidRPr="0059782D">
              <w:rPr>
                <w:rStyle w:val="af9"/>
                <w:noProof/>
                <w:sz w:val="28"/>
                <w:szCs w:val="28"/>
                <w:rPrChange w:id="266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begin"/>
            </w:r>
            <w:r w:rsidRPr="0059782D">
              <w:rPr>
                <w:rStyle w:val="af9"/>
                <w:noProof/>
                <w:sz w:val="28"/>
                <w:szCs w:val="28"/>
                <w:rPrChange w:id="267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noProof/>
                <w:sz w:val="28"/>
                <w:szCs w:val="28"/>
                <w:rPrChange w:id="268" w:author="Владимир Н" w:date="2022-10-03T14:52:00Z">
                  <w:rPr>
                    <w:noProof/>
                  </w:rPr>
                </w:rPrChange>
              </w:rPr>
              <w:instrText>HYPERLINK \l "_Toc115701163"</w:instrText>
            </w:r>
            <w:r w:rsidRPr="0059782D">
              <w:rPr>
                <w:rStyle w:val="af9"/>
                <w:noProof/>
                <w:sz w:val="28"/>
                <w:szCs w:val="28"/>
                <w:rPrChange w:id="269" w:author="Владимир Н" w:date="2022-10-03T14:52:00Z">
                  <w:rPr>
                    <w:rStyle w:val="af9"/>
                    <w:noProof/>
                  </w:rPr>
                </w:rPrChange>
              </w:rPr>
              <w:instrText xml:space="preserve"> </w:instrText>
            </w:r>
            <w:r w:rsidRPr="0059782D">
              <w:rPr>
                <w:rStyle w:val="af9"/>
                <w:noProof/>
                <w:sz w:val="28"/>
                <w:szCs w:val="28"/>
                <w:rPrChange w:id="270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separate"/>
            </w:r>
            <w:r w:rsidRPr="0059782D">
              <w:rPr>
                <w:rStyle w:val="af9"/>
                <w:noProof/>
                <w:sz w:val="28"/>
                <w:szCs w:val="28"/>
                <w:rPrChange w:id="271" w:author="Владимир Н" w:date="2022-10-03T14:52:00Z">
                  <w:rPr>
                    <w:rStyle w:val="af9"/>
                    <w:noProof/>
                  </w:rPr>
                </w:rPrChange>
              </w:rPr>
              <w:t xml:space="preserve">Приложение 4 </w:t>
            </w:r>
            <w:r w:rsidRPr="0059782D">
              <w:rPr>
                <w:rStyle w:val="af9"/>
                <w:bCs/>
                <w:noProof/>
                <w:sz w:val="28"/>
                <w:szCs w:val="28"/>
                <w:rPrChange w:id="272" w:author="Владимир Н" w:date="2022-10-03T14:52:00Z">
                  <w:rPr>
                    <w:rStyle w:val="af9"/>
                    <w:bCs/>
                    <w:noProof/>
                  </w:rPr>
                </w:rPrChange>
              </w:rPr>
              <w:t>Применение методических рекомендаций при поверке СИ</w:t>
            </w:r>
            <w:r w:rsidRPr="0059782D">
              <w:rPr>
                <w:noProof/>
                <w:webHidden/>
                <w:sz w:val="28"/>
                <w:szCs w:val="28"/>
                <w:rPrChange w:id="273" w:author="Владимир Н" w:date="2022-10-03T14:52:00Z">
                  <w:rPr>
                    <w:noProof/>
                    <w:webHidden/>
                  </w:rPr>
                </w:rPrChange>
              </w:rPr>
              <w:tab/>
            </w:r>
            <w:r w:rsidRPr="0059782D">
              <w:rPr>
                <w:noProof/>
                <w:webHidden/>
                <w:sz w:val="28"/>
                <w:szCs w:val="28"/>
                <w:rPrChange w:id="274" w:author="Владимир Н" w:date="2022-10-03T14:52:00Z">
                  <w:rPr>
                    <w:noProof/>
                    <w:webHidden/>
                  </w:rPr>
                </w:rPrChange>
              </w:rPr>
              <w:fldChar w:fldCharType="begin"/>
            </w:r>
            <w:r w:rsidRPr="0059782D">
              <w:rPr>
                <w:noProof/>
                <w:webHidden/>
                <w:sz w:val="28"/>
                <w:szCs w:val="28"/>
                <w:rPrChange w:id="275" w:author="Владимир Н" w:date="2022-10-03T14:52:00Z">
                  <w:rPr>
                    <w:noProof/>
                    <w:webHidden/>
                  </w:rPr>
                </w:rPrChange>
              </w:rPr>
              <w:instrText xml:space="preserve"> PAGEREF _Toc115701163 \h </w:instrText>
            </w:r>
          </w:ins>
          <w:r w:rsidRPr="00B87B94">
            <w:rPr>
              <w:noProof/>
              <w:webHidden/>
              <w:sz w:val="28"/>
              <w:szCs w:val="28"/>
            </w:rPr>
          </w:r>
          <w:r w:rsidRPr="0059782D">
            <w:rPr>
              <w:noProof/>
              <w:webHidden/>
              <w:sz w:val="28"/>
              <w:szCs w:val="28"/>
              <w:rPrChange w:id="276" w:author="Владимир Н" w:date="2022-10-03T14:52:00Z">
                <w:rPr>
                  <w:noProof/>
                  <w:webHidden/>
                </w:rPr>
              </w:rPrChange>
            </w:rPr>
            <w:fldChar w:fldCharType="separate"/>
          </w:r>
          <w:ins w:id="277" w:author="Владимир Н" w:date="2022-10-03T14:52:00Z">
            <w:r w:rsidRPr="0059782D">
              <w:rPr>
                <w:noProof/>
                <w:webHidden/>
                <w:sz w:val="28"/>
                <w:szCs w:val="28"/>
                <w:rPrChange w:id="278" w:author="Владимир Н" w:date="2022-10-03T14:52:00Z">
                  <w:rPr>
                    <w:noProof/>
                    <w:webHidden/>
                  </w:rPr>
                </w:rPrChange>
              </w:rPr>
              <w:t>23</w:t>
            </w:r>
            <w:r w:rsidRPr="0059782D">
              <w:rPr>
                <w:noProof/>
                <w:webHidden/>
                <w:sz w:val="28"/>
                <w:szCs w:val="28"/>
                <w:rPrChange w:id="279" w:author="Владимир Н" w:date="2022-10-03T14:52:00Z">
                  <w:rPr>
                    <w:noProof/>
                    <w:webHidden/>
                  </w:rPr>
                </w:rPrChange>
              </w:rPr>
              <w:fldChar w:fldCharType="end"/>
            </w:r>
            <w:r w:rsidRPr="0059782D">
              <w:rPr>
                <w:rStyle w:val="af9"/>
                <w:noProof/>
                <w:sz w:val="28"/>
                <w:szCs w:val="28"/>
                <w:rPrChange w:id="280" w:author="Владимир Н" w:date="2022-10-03T14:52:00Z">
                  <w:rPr>
                    <w:rStyle w:val="af9"/>
                    <w:noProof/>
                  </w:rPr>
                </w:rPrChange>
              </w:rPr>
              <w:fldChar w:fldCharType="end"/>
            </w:r>
          </w:ins>
        </w:p>
        <w:p w14:paraId="672C6D4E" w14:textId="673CF73C" w:rsidR="00F77273" w:rsidRPr="00F90F60" w:rsidDel="0059782D" w:rsidRDefault="00F77273" w:rsidP="00CF7F15">
          <w:pPr>
            <w:pStyle w:val="12"/>
            <w:rPr>
              <w:del w:id="281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del w:id="282" w:author="Владимир Н" w:date="2022-10-03T14:52:00Z">
            <w:r w:rsidRPr="0059782D" w:rsidDel="0059782D">
              <w:rPr>
                <w:rPrChange w:id="283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1.</w:delText>
            </w:r>
            <w:r w:rsidRPr="00F90F60" w:rsidDel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59782D" w:rsidDel="0059782D">
              <w:rPr>
                <w:rPrChange w:id="284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Область применения</w:delText>
            </w:r>
            <w:r w:rsidRPr="00F90F60" w:rsidDel="0059782D">
              <w:rPr>
                <w:noProof/>
                <w:webHidden/>
                <w:sz w:val="28"/>
                <w:szCs w:val="28"/>
              </w:rPr>
              <w:tab/>
            </w:r>
            <w:r w:rsidR="00CF7F15" w:rsidDel="0059782D">
              <w:rPr>
                <w:noProof/>
                <w:webHidden/>
                <w:sz w:val="28"/>
                <w:szCs w:val="28"/>
              </w:rPr>
              <w:delText>4</w:delText>
            </w:r>
          </w:del>
        </w:p>
        <w:p w14:paraId="2E6A4A10" w14:textId="63825AFB" w:rsidR="00F77273" w:rsidRPr="00F90F60" w:rsidDel="0059782D" w:rsidRDefault="00F77273" w:rsidP="00CF7F15">
          <w:pPr>
            <w:pStyle w:val="12"/>
            <w:rPr>
              <w:del w:id="285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del w:id="286" w:author="Владимир Н" w:date="2022-10-03T14:52:00Z">
            <w:r w:rsidRPr="0059782D" w:rsidDel="0059782D">
              <w:rPr>
                <w:rPrChange w:id="287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2.</w:delText>
            </w:r>
            <w:r w:rsidRPr="00F90F60" w:rsidDel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59782D" w:rsidDel="0059782D">
              <w:rPr>
                <w:rPrChange w:id="288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Термины и определения</w:delText>
            </w:r>
            <w:r w:rsidRPr="00F90F60" w:rsidDel="0059782D">
              <w:rPr>
                <w:noProof/>
                <w:webHidden/>
                <w:sz w:val="28"/>
                <w:szCs w:val="28"/>
              </w:rPr>
              <w:tab/>
            </w:r>
            <w:r w:rsidR="00CF7F15" w:rsidDel="0059782D">
              <w:rPr>
                <w:noProof/>
                <w:webHidden/>
                <w:sz w:val="28"/>
                <w:szCs w:val="28"/>
              </w:rPr>
              <w:delText>4</w:delText>
            </w:r>
          </w:del>
        </w:p>
        <w:p w14:paraId="3EA823E6" w14:textId="6FDABEE7" w:rsidR="00F77273" w:rsidRPr="00F90F60" w:rsidDel="0059782D" w:rsidRDefault="00F77273" w:rsidP="00CF7F15">
          <w:pPr>
            <w:pStyle w:val="12"/>
            <w:rPr>
              <w:del w:id="289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del w:id="290" w:author="Владимир Н" w:date="2022-10-03T14:52:00Z">
            <w:r w:rsidRPr="0059782D" w:rsidDel="0059782D">
              <w:rPr>
                <w:rPrChange w:id="291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3.</w:delText>
            </w:r>
            <w:r w:rsidRPr="00F90F60" w:rsidDel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59782D" w:rsidDel="0059782D">
              <w:rPr>
                <w:rPrChange w:id="292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Планирование программ проверки квалификации в области калибровки</w:delText>
            </w:r>
            <w:r w:rsidRPr="00F90F60" w:rsidDel="0059782D">
              <w:rPr>
                <w:noProof/>
                <w:webHidden/>
                <w:sz w:val="28"/>
                <w:szCs w:val="28"/>
              </w:rPr>
              <w:tab/>
            </w:r>
            <w:r w:rsidR="00CF7F15" w:rsidDel="0059782D">
              <w:rPr>
                <w:noProof/>
                <w:webHidden/>
                <w:sz w:val="28"/>
                <w:szCs w:val="28"/>
              </w:rPr>
              <w:delText>5</w:delText>
            </w:r>
          </w:del>
        </w:p>
        <w:p w14:paraId="53761176" w14:textId="72FEB33E" w:rsidR="00F77273" w:rsidRPr="00F90F60" w:rsidDel="0059782D" w:rsidRDefault="00F77273" w:rsidP="00CF7F15">
          <w:pPr>
            <w:pStyle w:val="12"/>
            <w:rPr>
              <w:del w:id="293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del w:id="294" w:author="Владимир Н" w:date="2022-10-03T14:52:00Z">
            <w:r w:rsidRPr="0059782D" w:rsidDel="0059782D">
              <w:rPr>
                <w:rPrChange w:id="295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4.</w:delText>
            </w:r>
            <w:r w:rsidRPr="00F90F60" w:rsidDel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59782D" w:rsidDel="0059782D">
              <w:rPr>
                <w:rPrChange w:id="296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Методики калибровки</w:delText>
            </w:r>
            <w:r w:rsidRPr="00F90F60" w:rsidDel="0059782D">
              <w:rPr>
                <w:noProof/>
                <w:webHidden/>
                <w:sz w:val="28"/>
                <w:szCs w:val="28"/>
              </w:rPr>
              <w:tab/>
            </w:r>
            <w:r w:rsidR="00CF7F15" w:rsidDel="0059782D">
              <w:rPr>
                <w:noProof/>
                <w:webHidden/>
                <w:sz w:val="28"/>
                <w:szCs w:val="28"/>
              </w:rPr>
              <w:delText>10</w:delText>
            </w:r>
          </w:del>
        </w:p>
        <w:p w14:paraId="7388ACB6" w14:textId="68FBE88A" w:rsidR="00F77273" w:rsidRPr="00F90F60" w:rsidDel="0059782D" w:rsidRDefault="00F77273" w:rsidP="00CF7F15">
          <w:pPr>
            <w:pStyle w:val="12"/>
            <w:rPr>
              <w:del w:id="297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del w:id="298" w:author="Владимир Н" w:date="2022-10-03T14:52:00Z">
            <w:r w:rsidRPr="0059782D" w:rsidDel="0059782D">
              <w:rPr>
                <w:rPrChange w:id="299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5.</w:delText>
            </w:r>
            <w:r w:rsidRPr="00F90F60" w:rsidDel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59782D" w:rsidDel="0059782D">
              <w:rPr>
                <w:rPrChange w:id="300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Требования к образцам для проверки квалификации и обращение с ними</w:delText>
            </w:r>
            <w:r w:rsidRPr="00F90F60" w:rsidDel="0059782D">
              <w:rPr>
                <w:noProof/>
                <w:webHidden/>
                <w:sz w:val="28"/>
                <w:szCs w:val="28"/>
              </w:rPr>
              <w:tab/>
            </w:r>
            <w:r w:rsidR="00CF7F15" w:rsidDel="0059782D">
              <w:rPr>
                <w:noProof/>
                <w:webHidden/>
                <w:sz w:val="28"/>
                <w:szCs w:val="28"/>
              </w:rPr>
              <w:delText>10</w:delText>
            </w:r>
          </w:del>
        </w:p>
        <w:p w14:paraId="5D56C1F2" w14:textId="0A133AD7" w:rsidR="00F77273" w:rsidRPr="00F90F60" w:rsidDel="0059782D" w:rsidRDefault="00F77273" w:rsidP="00CF7F15">
          <w:pPr>
            <w:pStyle w:val="12"/>
            <w:rPr>
              <w:del w:id="301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del w:id="302" w:author="Владимир Н" w:date="2022-10-03T14:52:00Z">
            <w:r w:rsidRPr="0059782D" w:rsidDel="0059782D">
              <w:rPr>
                <w:rPrChange w:id="303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6.</w:delText>
            </w:r>
            <w:r w:rsidRPr="00F90F60" w:rsidDel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59782D" w:rsidDel="0059782D">
              <w:rPr>
                <w:rPrChange w:id="304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Транспортирование образцов для проверки квалификации</w:delText>
            </w:r>
            <w:r w:rsidRPr="00F90F60" w:rsidDel="0059782D">
              <w:rPr>
                <w:noProof/>
                <w:webHidden/>
                <w:sz w:val="28"/>
                <w:szCs w:val="28"/>
              </w:rPr>
              <w:tab/>
            </w:r>
            <w:r w:rsidR="00CF7F15" w:rsidDel="0059782D">
              <w:rPr>
                <w:noProof/>
                <w:webHidden/>
                <w:sz w:val="28"/>
                <w:szCs w:val="28"/>
              </w:rPr>
              <w:delText>12</w:delText>
            </w:r>
          </w:del>
        </w:p>
        <w:p w14:paraId="645B3641" w14:textId="10B383DC" w:rsidR="00F77273" w:rsidRPr="00F90F60" w:rsidDel="0059782D" w:rsidRDefault="00F77273" w:rsidP="00CF7F15">
          <w:pPr>
            <w:pStyle w:val="12"/>
            <w:rPr>
              <w:del w:id="305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del w:id="306" w:author="Владимир Н" w:date="2022-10-03T14:52:00Z">
            <w:r w:rsidRPr="0059782D" w:rsidDel="0059782D">
              <w:rPr>
                <w:rPrChange w:id="307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7.</w:delText>
            </w:r>
            <w:r w:rsidRPr="00F90F60" w:rsidDel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59782D" w:rsidDel="0059782D">
              <w:rPr>
                <w:rPrChange w:id="308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Взаимодействие с участниками</w:delText>
            </w:r>
            <w:r w:rsidRPr="00F90F60" w:rsidDel="0059782D">
              <w:rPr>
                <w:noProof/>
                <w:webHidden/>
                <w:sz w:val="28"/>
                <w:szCs w:val="28"/>
              </w:rPr>
              <w:tab/>
            </w:r>
            <w:r w:rsidR="00CF7F15" w:rsidDel="0059782D">
              <w:rPr>
                <w:noProof/>
                <w:webHidden/>
                <w:sz w:val="28"/>
                <w:szCs w:val="28"/>
              </w:rPr>
              <w:delText>13</w:delText>
            </w:r>
          </w:del>
        </w:p>
        <w:p w14:paraId="1A3D578C" w14:textId="1A68A208" w:rsidR="00F77273" w:rsidRPr="00F90F60" w:rsidDel="0059782D" w:rsidRDefault="00F77273" w:rsidP="00CF7F15">
          <w:pPr>
            <w:pStyle w:val="12"/>
            <w:rPr>
              <w:del w:id="309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del w:id="310" w:author="Владимир Н" w:date="2022-10-03T14:52:00Z">
            <w:r w:rsidRPr="0059782D" w:rsidDel="0059782D">
              <w:rPr>
                <w:rPrChange w:id="311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8.</w:delText>
            </w:r>
            <w:r w:rsidRPr="00F90F60" w:rsidDel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59782D" w:rsidDel="0059782D">
              <w:rPr>
                <w:rPrChange w:id="312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Обеспечение прослеживаемости опорных значений и обработка результатов участников</w:delText>
            </w:r>
            <w:r w:rsidRPr="00F90F60" w:rsidDel="0059782D">
              <w:rPr>
                <w:noProof/>
                <w:webHidden/>
                <w:sz w:val="28"/>
                <w:szCs w:val="28"/>
              </w:rPr>
              <w:tab/>
            </w:r>
            <w:r w:rsidR="00CF7F15" w:rsidDel="0059782D">
              <w:rPr>
                <w:noProof/>
                <w:webHidden/>
                <w:sz w:val="28"/>
                <w:szCs w:val="28"/>
              </w:rPr>
              <w:delText>14</w:delText>
            </w:r>
          </w:del>
        </w:p>
        <w:p w14:paraId="3E5459F8" w14:textId="19A2F66A" w:rsidR="00F77273" w:rsidRPr="00F90F60" w:rsidDel="0059782D" w:rsidRDefault="00F77273" w:rsidP="00CF7F15">
          <w:pPr>
            <w:pStyle w:val="12"/>
            <w:rPr>
              <w:del w:id="313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del w:id="314" w:author="Владимир Н" w:date="2022-10-03T14:52:00Z">
            <w:r w:rsidRPr="0059782D" w:rsidDel="0059782D">
              <w:rPr>
                <w:rPrChange w:id="315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9.</w:delText>
            </w:r>
            <w:r w:rsidRPr="00F90F60" w:rsidDel="0059782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Pr="0059782D" w:rsidDel="0059782D">
              <w:rPr>
                <w:rPrChange w:id="316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Риски провайдера МСИ</w:delText>
            </w:r>
            <w:r w:rsidRPr="00F90F60" w:rsidDel="0059782D">
              <w:rPr>
                <w:noProof/>
                <w:webHidden/>
                <w:sz w:val="28"/>
                <w:szCs w:val="28"/>
              </w:rPr>
              <w:tab/>
            </w:r>
            <w:r w:rsidR="00CF7F15" w:rsidDel="0059782D">
              <w:rPr>
                <w:noProof/>
                <w:webHidden/>
                <w:sz w:val="28"/>
                <w:szCs w:val="28"/>
              </w:rPr>
              <w:delText>15</w:delText>
            </w:r>
          </w:del>
        </w:p>
        <w:p w14:paraId="450C5D34" w14:textId="35C482B0" w:rsidR="00F77273" w:rsidRPr="00F90F60" w:rsidDel="0059782D" w:rsidRDefault="00F77273" w:rsidP="00CF7F15">
          <w:pPr>
            <w:pStyle w:val="12"/>
            <w:rPr>
              <w:del w:id="317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del w:id="318" w:author="Владимир Н" w:date="2022-10-03T14:52:00Z">
            <w:r w:rsidRPr="0059782D" w:rsidDel="0059782D">
              <w:rPr>
                <w:rPrChange w:id="319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>Библиография</w:delText>
            </w:r>
            <w:r w:rsidRPr="00F90F60" w:rsidDel="0059782D">
              <w:rPr>
                <w:noProof/>
                <w:webHidden/>
                <w:sz w:val="28"/>
                <w:szCs w:val="28"/>
              </w:rPr>
              <w:tab/>
            </w:r>
            <w:r w:rsidR="00CF7F15" w:rsidDel="0059782D">
              <w:rPr>
                <w:noProof/>
                <w:webHidden/>
                <w:sz w:val="28"/>
                <w:szCs w:val="28"/>
              </w:rPr>
              <w:delText>17</w:delText>
            </w:r>
          </w:del>
        </w:p>
        <w:p w14:paraId="06607321" w14:textId="2E21A727" w:rsidR="00F77273" w:rsidRPr="00F90F60" w:rsidDel="0059782D" w:rsidRDefault="00F77273" w:rsidP="00CF7F15">
          <w:pPr>
            <w:pStyle w:val="12"/>
            <w:rPr>
              <w:del w:id="320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del w:id="321" w:author="Владимир Н" w:date="2022-10-03T14:52:00Z">
            <w:r w:rsidRPr="0059782D" w:rsidDel="0059782D">
              <w:rPr>
                <w:rPrChange w:id="322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 xml:space="preserve">Приложение 1 </w:delText>
            </w:r>
            <w:r w:rsidRPr="0059782D" w:rsidDel="0059782D">
              <w:rPr>
                <w:rPrChange w:id="323" w:author="Владимир Н" w:date="2022-10-03T14:52:00Z">
                  <w:rPr>
                    <w:rStyle w:val="af9"/>
                    <w:bCs/>
                    <w:noProof/>
                    <w:sz w:val="28"/>
                    <w:szCs w:val="28"/>
                  </w:rPr>
                </w:rPrChange>
              </w:rPr>
              <w:delText>Пример оценки результатов МСИ в области калибровки с использованием набора данных</w:delText>
            </w:r>
            <w:r w:rsidRPr="00F90F60" w:rsidDel="0059782D">
              <w:rPr>
                <w:noProof/>
                <w:webHidden/>
                <w:sz w:val="28"/>
                <w:szCs w:val="28"/>
              </w:rPr>
              <w:tab/>
            </w:r>
            <w:r w:rsidR="00CF7F15" w:rsidDel="0059782D">
              <w:rPr>
                <w:noProof/>
                <w:webHidden/>
                <w:sz w:val="28"/>
                <w:szCs w:val="28"/>
              </w:rPr>
              <w:delText>18</w:delText>
            </w:r>
          </w:del>
        </w:p>
        <w:p w14:paraId="3D2D674B" w14:textId="2ADFF348" w:rsidR="00F77273" w:rsidRPr="00F90F60" w:rsidDel="0059782D" w:rsidRDefault="00F77273" w:rsidP="00CF7F15">
          <w:pPr>
            <w:pStyle w:val="12"/>
            <w:rPr>
              <w:del w:id="324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del w:id="325" w:author="Владимир Н" w:date="2022-10-03T14:52:00Z">
            <w:r w:rsidRPr="0059782D" w:rsidDel="0059782D">
              <w:rPr>
                <w:rPrChange w:id="326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 xml:space="preserve">Приложение 2 </w:delText>
            </w:r>
            <w:r w:rsidRPr="0059782D" w:rsidDel="0059782D">
              <w:rPr>
                <w:rPrChange w:id="327" w:author="Владимир Н" w:date="2022-10-03T14:52:00Z">
                  <w:rPr>
                    <w:rStyle w:val="af9"/>
                    <w:bCs/>
                    <w:noProof/>
                    <w:sz w:val="28"/>
                    <w:szCs w:val="28"/>
                  </w:rPr>
                </w:rPrChange>
              </w:rPr>
              <w:delText>Пример краткого описания программы проверки квалификации по калибровке</w:delText>
            </w:r>
            <w:r w:rsidRPr="00F90F60" w:rsidDel="0059782D">
              <w:rPr>
                <w:noProof/>
                <w:webHidden/>
                <w:sz w:val="28"/>
                <w:szCs w:val="28"/>
              </w:rPr>
              <w:tab/>
            </w:r>
            <w:r w:rsidR="00CF7F15" w:rsidDel="0059782D">
              <w:rPr>
                <w:noProof/>
                <w:webHidden/>
                <w:sz w:val="28"/>
                <w:szCs w:val="28"/>
              </w:rPr>
              <w:delText>20</w:delText>
            </w:r>
          </w:del>
        </w:p>
        <w:p w14:paraId="11E08BD4" w14:textId="667C13D9" w:rsidR="00F77273" w:rsidRPr="00F90F60" w:rsidDel="0059782D" w:rsidRDefault="00F77273" w:rsidP="00CF7F15">
          <w:pPr>
            <w:pStyle w:val="12"/>
            <w:rPr>
              <w:del w:id="328" w:author="Владимир Н" w:date="2022-10-03T14:52:00Z"/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del w:id="329" w:author="Владимир Н" w:date="2022-10-03T14:52:00Z">
            <w:r w:rsidRPr="0059782D" w:rsidDel="0059782D">
              <w:rPr>
                <w:rPrChange w:id="330" w:author="Владимир Н" w:date="2022-10-03T14:52:00Z">
                  <w:rPr>
                    <w:rStyle w:val="af9"/>
                    <w:noProof/>
                    <w:sz w:val="28"/>
                    <w:szCs w:val="28"/>
                  </w:rPr>
                </w:rPrChange>
              </w:rPr>
              <w:delText xml:space="preserve">Приложение 3 </w:delText>
            </w:r>
            <w:r w:rsidRPr="0059782D" w:rsidDel="0059782D">
              <w:rPr>
                <w:rPrChange w:id="331" w:author="Владимир Н" w:date="2022-10-03T14:52:00Z">
                  <w:rPr>
                    <w:rStyle w:val="af9"/>
                    <w:bCs/>
                    <w:noProof/>
                    <w:sz w:val="28"/>
                    <w:szCs w:val="28"/>
                  </w:rPr>
                </w:rPrChange>
              </w:rPr>
              <w:delText>Пример анкеты для участия в раунде программы проверки квалификации</w:delText>
            </w:r>
            <w:r w:rsidRPr="00F90F60" w:rsidDel="0059782D">
              <w:rPr>
                <w:noProof/>
                <w:webHidden/>
                <w:sz w:val="28"/>
                <w:szCs w:val="28"/>
              </w:rPr>
              <w:tab/>
            </w:r>
            <w:r w:rsidR="00CF7F15" w:rsidDel="0059782D">
              <w:rPr>
                <w:noProof/>
                <w:webHidden/>
                <w:sz w:val="28"/>
                <w:szCs w:val="28"/>
              </w:rPr>
              <w:delText>22</w:delText>
            </w:r>
          </w:del>
        </w:p>
        <w:p w14:paraId="7A324366" w14:textId="3485DB72" w:rsidR="00836399" w:rsidRPr="006472BD" w:rsidRDefault="00836399">
          <w:pPr>
            <w:rPr>
              <w:sz w:val="28"/>
              <w:szCs w:val="28"/>
            </w:rPr>
          </w:pPr>
          <w:r w:rsidRPr="00F77273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6724317F" w14:textId="1511475D" w:rsidR="00836399" w:rsidRPr="006472BD" w:rsidRDefault="00836399">
      <w:pPr>
        <w:spacing w:after="160" w:line="259" w:lineRule="auto"/>
        <w:rPr>
          <w:b/>
          <w:sz w:val="28"/>
          <w:szCs w:val="28"/>
        </w:rPr>
      </w:pPr>
      <w:r w:rsidRPr="006472BD">
        <w:rPr>
          <w:b/>
          <w:sz w:val="28"/>
          <w:szCs w:val="28"/>
        </w:rPr>
        <w:br w:type="page"/>
      </w:r>
    </w:p>
    <w:p w14:paraId="5EDABA26" w14:textId="6766CB3D" w:rsidR="007C5834" w:rsidRPr="006472BD" w:rsidRDefault="007336E2" w:rsidP="00077808">
      <w:pPr>
        <w:pStyle w:val="1"/>
      </w:pPr>
      <w:bookmarkStart w:id="332" w:name="_Toc115701142"/>
      <w:r w:rsidRPr="006472BD">
        <w:lastRenderedPageBreak/>
        <w:t>Область применения</w:t>
      </w:r>
      <w:bookmarkEnd w:id="332"/>
    </w:p>
    <w:p w14:paraId="688E19F9" w14:textId="128A65AB" w:rsidR="007336E2" w:rsidRPr="006472BD" w:rsidRDefault="007C5834" w:rsidP="00607711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bookmarkStart w:id="333" w:name="OLE_LINK4"/>
      <w:bookmarkStart w:id="334" w:name="OLE_LINK5"/>
      <w:bookmarkStart w:id="335" w:name="OLE_LINK6"/>
      <w:r w:rsidRPr="006472BD">
        <w:rPr>
          <w:sz w:val="28"/>
          <w:szCs w:val="28"/>
        </w:rPr>
        <w:t>Настоящ</w:t>
      </w:r>
      <w:r w:rsidR="00AE754E" w:rsidRPr="006472BD">
        <w:rPr>
          <w:sz w:val="28"/>
          <w:szCs w:val="28"/>
        </w:rPr>
        <w:t>ие</w:t>
      </w:r>
      <w:r w:rsidRPr="006472BD">
        <w:rPr>
          <w:sz w:val="28"/>
          <w:szCs w:val="28"/>
        </w:rPr>
        <w:t xml:space="preserve"> </w:t>
      </w:r>
      <w:r w:rsidR="00AE754E" w:rsidRPr="006472BD">
        <w:rPr>
          <w:sz w:val="28"/>
          <w:szCs w:val="28"/>
        </w:rPr>
        <w:t>рекомендации</w:t>
      </w:r>
      <w:r w:rsidRPr="006472BD">
        <w:rPr>
          <w:sz w:val="28"/>
          <w:szCs w:val="28"/>
        </w:rPr>
        <w:t xml:space="preserve"> </w:t>
      </w:r>
      <w:r w:rsidR="007336E2" w:rsidRPr="006472BD">
        <w:rPr>
          <w:sz w:val="28"/>
          <w:szCs w:val="28"/>
        </w:rPr>
        <w:t xml:space="preserve">разработаны с целью </w:t>
      </w:r>
      <w:r w:rsidR="004057CC" w:rsidRPr="006472BD">
        <w:rPr>
          <w:sz w:val="28"/>
          <w:szCs w:val="28"/>
        </w:rPr>
        <w:t>уточнения</w:t>
      </w:r>
      <w:r w:rsidR="007336E2" w:rsidRPr="006472BD">
        <w:rPr>
          <w:i/>
          <w:iCs/>
          <w:sz w:val="28"/>
          <w:szCs w:val="28"/>
        </w:rPr>
        <w:t xml:space="preserve"> </w:t>
      </w:r>
      <w:r w:rsidR="007336E2" w:rsidRPr="006472BD">
        <w:rPr>
          <w:sz w:val="28"/>
          <w:szCs w:val="28"/>
        </w:rPr>
        <w:t xml:space="preserve">особенностей </w:t>
      </w:r>
      <w:r w:rsidR="00DE2623" w:rsidRPr="006472BD">
        <w:rPr>
          <w:sz w:val="28"/>
          <w:szCs w:val="28"/>
        </w:rPr>
        <w:t xml:space="preserve">организации </w:t>
      </w:r>
      <w:r w:rsidR="00FC6768" w:rsidRPr="006472BD">
        <w:rPr>
          <w:sz w:val="28"/>
          <w:szCs w:val="28"/>
        </w:rPr>
        <w:t xml:space="preserve">программ проверок квалификации </w:t>
      </w:r>
      <w:r w:rsidR="00F12028" w:rsidRPr="006472BD">
        <w:rPr>
          <w:sz w:val="28"/>
          <w:szCs w:val="28"/>
        </w:rPr>
        <w:t>калибровочных лабораторий посредством межлабораторных слич</w:t>
      </w:r>
      <w:ins w:id="336" w:author="Владимир Н" w:date="2022-10-03T14:46:00Z">
        <w:r w:rsidR="00A05050">
          <w:rPr>
            <w:sz w:val="28"/>
            <w:szCs w:val="28"/>
          </w:rPr>
          <w:t xml:space="preserve">ений </w:t>
        </w:r>
      </w:ins>
      <w:del w:id="337" w:author="Владимир Н" w:date="2022-10-03T14:46:00Z">
        <w:r w:rsidR="00F12028" w:rsidRPr="006472BD" w:rsidDel="00A05050">
          <w:rPr>
            <w:sz w:val="28"/>
            <w:szCs w:val="28"/>
          </w:rPr>
          <w:delText xml:space="preserve">ительных испытаний </w:delText>
        </w:r>
      </w:del>
      <w:del w:id="338" w:author="Владимир Н" w:date="2022-10-03T14:56:00Z">
        <w:r w:rsidR="00F12028" w:rsidRPr="006472BD" w:rsidDel="000A40F6">
          <w:rPr>
            <w:sz w:val="28"/>
            <w:szCs w:val="28"/>
          </w:rPr>
          <w:delText xml:space="preserve">(МСИ) </w:delText>
        </w:r>
      </w:del>
      <w:r w:rsidR="00F12028" w:rsidRPr="006472BD">
        <w:rPr>
          <w:sz w:val="28"/>
          <w:szCs w:val="28"/>
        </w:rPr>
        <w:t xml:space="preserve">в </w:t>
      </w:r>
      <w:r w:rsidR="00DE2623" w:rsidRPr="006472BD">
        <w:rPr>
          <w:sz w:val="28"/>
          <w:szCs w:val="28"/>
        </w:rPr>
        <w:t xml:space="preserve">области калибровки и </w:t>
      </w:r>
      <w:r w:rsidR="007336E2" w:rsidRPr="006472BD">
        <w:rPr>
          <w:sz w:val="28"/>
          <w:szCs w:val="28"/>
        </w:rPr>
        <w:t xml:space="preserve">предназначены для Провайдеров </w:t>
      </w:r>
      <w:r w:rsidR="00FC6768" w:rsidRPr="006472BD">
        <w:rPr>
          <w:sz w:val="28"/>
          <w:szCs w:val="28"/>
        </w:rPr>
        <w:t>проверок квалификации</w:t>
      </w:r>
      <w:del w:id="339" w:author="Владимир Н" w:date="2022-10-03T14:56:00Z">
        <w:r w:rsidR="00C57713" w:rsidRPr="006472BD" w:rsidDel="000A40F6">
          <w:rPr>
            <w:sz w:val="28"/>
            <w:szCs w:val="28"/>
          </w:rPr>
          <w:delText xml:space="preserve"> (</w:delText>
        </w:r>
        <w:r w:rsidR="00B53040" w:rsidRPr="006472BD" w:rsidDel="000A40F6">
          <w:rPr>
            <w:sz w:val="28"/>
            <w:szCs w:val="28"/>
          </w:rPr>
          <w:delText xml:space="preserve">провайдеров </w:delText>
        </w:r>
        <w:r w:rsidR="00C57713" w:rsidRPr="006472BD" w:rsidDel="000A40F6">
          <w:rPr>
            <w:sz w:val="28"/>
            <w:szCs w:val="28"/>
          </w:rPr>
          <w:delText>МСИ)</w:delText>
        </w:r>
      </w:del>
      <w:r w:rsidR="007336E2" w:rsidRPr="006472BD">
        <w:rPr>
          <w:sz w:val="28"/>
          <w:szCs w:val="28"/>
        </w:rPr>
        <w:t xml:space="preserve">. </w:t>
      </w:r>
      <w:ins w:id="340" w:author="Владимир Н" w:date="2022-10-04T10:59:00Z">
        <w:r w:rsidR="00B87B94">
          <w:rPr>
            <w:sz w:val="28"/>
            <w:szCs w:val="28"/>
          </w:rPr>
          <w:t xml:space="preserve">Настоящие рекомендации разработаны в развитие </w:t>
        </w:r>
        <w:r w:rsidR="00B87B94" w:rsidRPr="006472BD">
          <w:rPr>
            <w:sz w:val="28"/>
            <w:szCs w:val="28"/>
          </w:rPr>
          <w:t>ГОСТ ISO/IEC 17043-2013</w:t>
        </w:r>
        <w:r w:rsidR="00B87B94">
          <w:rPr>
            <w:sz w:val="28"/>
            <w:szCs w:val="28"/>
          </w:rPr>
          <w:t>.</w:t>
        </w:r>
      </w:ins>
    </w:p>
    <w:p w14:paraId="452D20BF" w14:textId="2817CF87" w:rsidR="007336E2" w:rsidRPr="006472BD" w:rsidRDefault="007336E2" w:rsidP="00607711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В настоящих рекомендациях изложены рекомендуемые принципы планирования и организации работ по реализации программ проверок квалификации в области калибровки средств измерений.</w:t>
      </w:r>
    </w:p>
    <w:p w14:paraId="348140C4" w14:textId="5F3FADF5" w:rsidR="00D747A7" w:rsidRPr="006472BD" w:rsidRDefault="00D747A7" w:rsidP="00607711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МСИ в области калибровки средств измерений </w:t>
      </w:r>
      <w:r w:rsidR="00F55FCB" w:rsidRPr="00EF72DB">
        <w:rPr>
          <w:sz w:val="28"/>
          <w:szCs w:val="28"/>
        </w:rPr>
        <w:t>включают в себя</w:t>
      </w:r>
      <w:r w:rsidR="00853BB0" w:rsidRPr="006472BD">
        <w:rPr>
          <w:sz w:val="28"/>
          <w:szCs w:val="28"/>
        </w:rPr>
        <w:t xml:space="preserve"> организацию, оценивание измерений одного и того же или нескольких подобных образцов (эталонов, средств измерений, мер, наборов </w:t>
      </w:r>
      <w:r w:rsidR="002F51D3" w:rsidRPr="006472BD">
        <w:rPr>
          <w:sz w:val="28"/>
          <w:szCs w:val="28"/>
        </w:rPr>
        <w:t>данных) двумя</w:t>
      </w:r>
      <w:r w:rsidR="00853BB0" w:rsidRPr="006472BD">
        <w:rPr>
          <w:sz w:val="28"/>
          <w:szCs w:val="28"/>
        </w:rPr>
        <w:t xml:space="preserve"> или более калибровочными лабораториями в соответствии с заранее установленными условиями.</w:t>
      </w:r>
      <w:r w:rsidR="002F51D3" w:rsidRPr="006472BD">
        <w:rPr>
          <w:sz w:val="28"/>
          <w:szCs w:val="28"/>
        </w:rPr>
        <w:t xml:space="preserve"> </w:t>
      </w:r>
      <w:r w:rsidR="00EE1DCF" w:rsidRPr="006472BD">
        <w:rPr>
          <w:sz w:val="28"/>
          <w:szCs w:val="28"/>
        </w:rPr>
        <w:t>Определяемым</w:t>
      </w:r>
      <w:r w:rsidR="00B64EE1" w:rsidRPr="00F90F60">
        <w:rPr>
          <w:sz w:val="28"/>
          <w:szCs w:val="28"/>
        </w:rPr>
        <w:t>и</w:t>
      </w:r>
      <w:r w:rsidR="00EE1DCF" w:rsidRPr="006472BD">
        <w:rPr>
          <w:sz w:val="28"/>
          <w:szCs w:val="28"/>
        </w:rPr>
        <w:t xml:space="preserve"> показател</w:t>
      </w:r>
      <w:r w:rsidR="00B64EE1" w:rsidRPr="00F90F60">
        <w:rPr>
          <w:sz w:val="28"/>
          <w:szCs w:val="28"/>
        </w:rPr>
        <w:t>я</w:t>
      </w:r>
      <w:r w:rsidR="00EE1DCF" w:rsidRPr="006472BD">
        <w:rPr>
          <w:sz w:val="28"/>
          <w:szCs w:val="28"/>
        </w:rPr>
        <w:t>м</w:t>
      </w:r>
      <w:r w:rsidR="00B64EE1" w:rsidRPr="00F90F60">
        <w:rPr>
          <w:sz w:val="28"/>
          <w:szCs w:val="28"/>
        </w:rPr>
        <w:t>и</w:t>
      </w:r>
      <w:ins w:id="341" w:author="Владимир Н" w:date="2022-10-03T22:44:00Z">
        <w:r w:rsidR="00555878">
          <w:rPr>
            <w:rStyle w:val="ae"/>
            <w:sz w:val="28"/>
            <w:szCs w:val="28"/>
          </w:rPr>
          <w:footnoteReference w:id="1"/>
        </w:r>
      </w:ins>
      <w:r w:rsidR="00EE1DCF" w:rsidRPr="006472BD">
        <w:rPr>
          <w:sz w:val="28"/>
          <w:szCs w:val="28"/>
        </w:rPr>
        <w:t xml:space="preserve"> </w:t>
      </w:r>
      <w:r w:rsidR="002F51D3" w:rsidRPr="006472BD">
        <w:rPr>
          <w:sz w:val="28"/>
          <w:szCs w:val="28"/>
        </w:rPr>
        <w:t>могут явля</w:t>
      </w:r>
      <w:r w:rsidR="00585080" w:rsidRPr="006472BD">
        <w:rPr>
          <w:sz w:val="28"/>
          <w:szCs w:val="28"/>
        </w:rPr>
        <w:t>ться</w:t>
      </w:r>
      <w:r w:rsidR="002F51D3" w:rsidRPr="006472BD">
        <w:rPr>
          <w:sz w:val="28"/>
          <w:szCs w:val="28"/>
        </w:rPr>
        <w:t xml:space="preserve"> </w:t>
      </w:r>
      <w:del w:id="345" w:author="Владимир Н" w:date="2022-10-03T21:52:00Z">
        <w:r w:rsidR="00585080" w:rsidRPr="00F90F60" w:rsidDel="00A14CFC">
          <w:rPr>
            <w:sz w:val="28"/>
            <w:szCs w:val="28"/>
          </w:rPr>
          <w:delText xml:space="preserve">оценивание </w:delText>
        </w:r>
      </w:del>
      <w:r w:rsidR="00585080" w:rsidRPr="006472BD">
        <w:rPr>
          <w:sz w:val="28"/>
          <w:szCs w:val="28"/>
        </w:rPr>
        <w:t>действительно</w:t>
      </w:r>
      <w:del w:id="346" w:author="Владимир Н" w:date="2022-10-03T21:52:00Z">
        <w:r w:rsidR="00585080" w:rsidRPr="00F90F60" w:rsidDel="00A14CFC">
          <w:rPr>
            <w:sz w:val="28"/>
            <w:szCs w:val="28"/>
          </w:rPr>
          <w:delText>го</w:delText>
        </w:r>
      </w:del>
      <w:ins w:id="347" w:author="Владимир Н" w:date="2022-10-03T21:52:00Z">
        <w:r w:rsidR="00A14CFC">
          <w:rPr>
            <w:sz w:val="28"/>
            <w:szCs w:val="28"/>
          </w:rPr>
          <w:t>е</w:t>
        </w:r>
      </w:ins>
      <w:r w:rsidR="00585080" w:rsidRPr="006472BD">
        <w:rPr>
          <w:sz w:val="28"/>
          <w:szCs w:val="28"/>
        </w:rPr>
        <w:t xml:space="preserve"> </w:t>
      </w:r>
      <w:del w:id="348" w:author="Владимир Н" w:date="2022-10-03T21:52:00Z">
        <w:r w:rsidR="00585080" w:rsidRPr="006472BD" w:rsidDel="00A14CFC">
          <w:rPr>
            <w:sz w:val="28"/>
            <w:szCs w:val="28"/>
          </w:rPr>
          <w:delText>значени</w:delText>
        </w:r>
        <w:r w:rsidR="00585080" w:rsidRPr="00F90F60" w:rsidDel="00A14CFC">
          <w:rPr>
            <w:sz w:val="28"/>
            <w:szCs w:val="28"/>
          </w:rPr>
          <w:delText>я</w:delText>
        </w:r>
        <w:r w:rsidR="00585080" w:rsidRPr="006472BD" w:rsidDel="00A14CFC">
          <w:rPr>
            <w:sz w:val="28"/>
            <w:szCs w:val="28"/>
          </w:rPr>
          <w:delText xml:space="preserve"> </w:delText>
        </w:r>
      </w:del>
      <w:ins w:id="349" w:author="Владимир Н" w:date="2022-10-03T21:52:00Z">
        <w:r w:rsidR="00A14CFC" w:rsidRPr="006472BD">
          <w:rPr>
            <w:sz w:val="28"/>
            <w:szCs w:val="28"/>
          </w:rPr>
          <w:t>значени</w:t>
        </w:r>
        <w:r w:rsidR="00A14CFC">
          <w:rPr>
            <w:sz w:val="28"/>
            <w:szCs w:val="28"/>
          </w:rPr>
          <w:t>е</w:t>
        </w:r>
        <w:r w:rsidR="00A14CFC" w:rsidRPr="006472BD">
          <w:rPr>
            <w:sz w:val="28"/>
            <w:szCs w:val="28"/>
          </w:rPr>
          <w:t xml:space="preserve"> </w:t>
        </w:r>
      </w:ins>
      <w:r w:rsidR="00585080" w:rsidRPr="006472BD">
        <w:rPr>
          <w:sz w:val="28"/>
          <w:szCs w:val="28"/>
        </w:rPr>
        <w:t xml:space="preserve">величины, </w:t>
      </w:r>
      <w:r w:rsidR="00585080" w:rsidRPr="00F90F60">
        <w:rPr>
          <w:sz w:val="28"/>
          <w:szCs w:val="28"/>
        </w:rPr>
        <w:t xml:space="preserve">и/или </w:t>
      </w:r>
      <w:r w:rsidR="00585080" w:rsidRPr="006472BD">
        <w:rPr>
          <w:sz w:val="28"/>
          <w:szCs w:val="28"/>
        </w:rPr>
        <w:t>е</w:t>
      </w:r>
      <w:r w:rsidR="00585080" w:rsidRPr="00F90F60">
        <w:rPr>
          <w:sz w:val="28"/>
          <w:szCs w:val="28"/>
        </w:rPr>
        <w:t>го</w:t>
      </w:r>
      <w:r w:rsidR="00585080" w:rsidRPr="006472BD">
        <w:rPr>
          <w:sz w:val="28"/>
          <w:szCs w:val="28"/>
        </w:rPr>
        <w:t xml:space="preserve"> неопределённост</w:t>
      </w:r>
      <w:r w:rsidR="00585080" w:rsidRPr="00F90F60">
        <w:rPr>
          <w:sz w:val="28"/>
          <w:szCs w:val="28"/>
        </w:rPr>
        <w:t>и</w:t>
      </w:r>
      <w:r w:rsidR="00B64EE1" w:rsidRPr="00F90F60">
        <w:rPr>
          <w:sz w:val="28"/>
          <w:szCs w:val="28"/>
        </w:rPr>
        <w:t>,</w:t>
      </w:r>
      <w:r w:rsidR="00585080" w:rsidRPr="006472BD">
        <w:rPr>
          <w:sz w:val="28"/>
          <w:szCs w:val="28"/>
        </w:rPr>
        <w:t xml:space="preserve"> и</w:t>
      </w:r>
      <w:r w:rsidR="00585080" w:rsidRPr="00F90F60">
        <w:rPr>
          <w:sz w:val="28"/>
          <w:szCs w:val="28"/>
        </w:rPr>
        <w:t>/или</w:t>
      </w:r>
      <w:r w:rsidR="00585080" w:rsidRPr="006472BD">
        <w:rPr>
          <w:sz w:val="28"/>
          <w:szCs w:val="28"/>
        </w:rPr>
        <w:t xml:space="preserve"> </w:t>
      </w:r>
      <w:r w:rsidR="00585080" w:rsidRPr="00F90F60">
        <w:rPr>
          <w:sz w:val="28"/>
          <w:szCs w:val="28"/>
        </w:rPr>
        <w:t xml:space="preserve">качества </w:t>
      </w:r>
      <w:r w:rsidR="00585080" w:rsidRPr="006472BD">
        <w:rPr>
          <w:sz w:val="28"/>
          <w:szCs w:val="28"/>
        </w:rPr>
        <w:t>интерпретаци</w:t>
      </w:r>
      <w:r w:rsidR="00585080" w:rsidRPr="00F90F60">
        <w:rPr>
          <w:sz w:val="28"/>
          <w:szCs w:val="28"/>
        </w:rPr>
        <w:t>и</w:t>
      </w:r>
      <w:r w:rsidR="00585080" w:rsidRPr="006472BD">
        <w:rPr>
          <w:sz w:val="28"/>
          <w:szCs w:val="28"/>
        </w:rPr>
        <w:t xml:space="preserve"> данных калибровочных </w:t>
      </w:r>
      <w:r w:rsidR="008B246A" w:rsidRPr="006472BD">
        <w:rPr>
          <w:sz w:val="28"/>
          <w:szCs w:val="28"/>
        </w:rPr>
        <w:t>работ.</w:t>
      </w:r>
    </w:p>
    <w:p w14:paraId="4CC41210" w14:textId="18F5BC78" w:rsidR="007336E2" w:rsidRPr="006472BD" w:rsidRDefault="007336E2" w:rsidP="00077808">
      <w:pPr>
        <w:suppressAutoHyphens/>
        <w:spacing w:line="360" w:lineRule="auto"/>
        <w:ind w:right="-284" w:firstLine="709"/>
        <w:jc w:val="center"/>
        <w:rPr>
          <w:b/>
          <w:bCs/>
          <w:sz w:val="28"/>
          <w:szCs w:val="28"/>
        </w:rPr>
      </w:pPr>
    </w:p>
    <w:p w14:paraId="25A24ECC" w14:textId="7F5813C2" w:rsidR="007336E2" w:rsidRPr="006472BD" w:rsidRDefault="007336E2" w:rsidP="00077808">
      <w:pPr>
        <w:pStyle w:val="1"/>
      </w:pPr>
      <w:bookmarkStart w:id="350" w:name="_Toc115701143"/>
      <w:r w:rsidRPr="006472BD">
        <w:t>Термины и определения</w:t>
      </w:r>
      <w:bookmarkEnd w:id="350"/>
    </w:p>
    <w:p w14:paraId="23BC32A5" w14:textId="2F58A685" w:rsidR="007336E2" w:rsidRPr="006472BD" w:rsidRDefault="007336E2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В настоящ</w:t>
      </w:r>
      <w:r w:rsidR="00822E40" w:rsidRPr="006472BD">
        <w:rPr>
          <w:sz w:val="28"/>
          <w:szCs w:val="28"/>
        </w:rPr>
        <w:t>их рекомендациях</w:t>
      </w:r>
      <w:r w:rsidRPr="006472BD">
        <w:rPr>
          <w:sz w:val="28"/>
          <w:szCs w:val="28"/>
        </w:rPr>
        <w:t xml:space="preserve"> </w:t>
      </w:r>
      <w:r w:rsidR="00822E40" w:rsidRPr="006472BD">
        <w:rPr>
          <w:sz w:val="28"/>
          <w:szCs w:val="28"/>
        </w:rPr>
        <w:t>применяют термины и определения, установленные в ГОСТ ISO/IEC 17043-2013</w:t>
      </w:r>
      <w:r w:rsidR="00F12028" w:rsidRPr="006472BD">
        <w:rPr>
          <w:sz w:val="28"/>
          <w:szCs w:val="28"/>
        </w:rPr>
        <w:t xml:space="preserve">, а также </w:t>
      </w:r>
      <w:r w:rsidR="007B601D" w:rsidRPr="006472BD">
        <w:rPr>
          <w:sz w:val="28"/>
          <w:szCs w:val="28"/>
        </w:rPr>
        <w:t>следующее определение</w:t>
      </w:r>
      <w:r w:rsidR="00822E40" w:rsidRPr="006472BD">
        <w:rPr>
          <w:sz w:val="28"/>
          <w:szCs w:val="28"/>
        </w:rPr>
        <w:t>:</w:t>
      </w:r>
    </w:p>
    <w:p w14:paraId="7EA3ECB8" w14:textId="1E1D345C" w:rsidR="00735A51" w:rsidRPr="00735A51" w:rsidRDefault="00735A51">
      <w:pPr>
        <w:pStyle w:val="ab"/>
        <w:numPr>
          <w:ilvl w:val="1"/>
          <w:numId w:val="20"/>
        </w:numPr>
        <w:suppressAutoHyphens/>
        <w:spacing w:line="360" w:lineRule="auto"/>
        <w:ind w:left="0" w:right="-284" w:firstLine="709"/>
        <w:jc w:val="both"/>
        <w:rPr>
          <w:ins w:id="351" w:author="Владимир Н" w:date="2022-10-03T14:45:00Z"/>
          <w:b/>
          <w:bCs/>
          <w:sz w:val="28"/>
          <w:szCs w:val="28"/>
          <w:rPrChange w:id="352" w:author="Владимир Н" w:date="2022-10-03T14:45:00Z">
            <w:rPr>
              <w:ins w:id="353" w:author="Владимир Н" w:date="2022-10-03T14:45:00Z"/>
              <w:sz w:val="28"/>
              <w:szCs w:val="28"/>
            </w:rPr>
          </w:rPrChange>
        </w:rPr>
        <w:pPrChange w:id="354" w:author="Владимир Н" w:date="2022-10-03T14:53:00Z">
          <w:pPr>
            <w:pStyle w:val="ab"/>
            <w:numPr>
              <w:ilvl w:val="1"/>
              <w:numId w:val="19"/>
            </w:numPr>
            <w:suppressAutoHyphens/>
            <w:spacing w:line="360" w:lineRule="auto"/>
            <w:ind w:left="0" w:right="-284" w:firstLine="709"/>
            <w:jc w:val="both"/>
          </w:pPr>
        </w:pPrChange>
      </w:pPr>
      <w:ins w:id="355" w:author="Владимир Н" w:date="2022-10-03T14:44:00Z">
        <w:r w:rsidRPr="00735A51">
          <w:rPr>
            <w:b/>
            <w:bCs/>
            <w:sz w:val="28"/>
            <w:szCs w:val="28"/>
            <w:rPrChange w:id="356" w:author="Владимир Н" w:date="2022-10-03T14:44:00Z">
              <w:rPr>
                <w:sz w:val="28"/>
                <w:szCs w:val="28"/>
              </w:rPr>
            </w:rPrChange>
          </w:rPr>
          <w:t>межлабораторное сличение</w:t>
        </w:r>
      </w:ins>
      <w:ins w:id="357" w:author="Владимир Н" w:date="2022-10-03T14:45:00Z">
        <w:r w:rsidR="00A05050">
          <w:rPr>
            <w:rStyle w:val="ae"/>
            <w:b/>
            <w:bCs/>
            <w:sz w:val="28"/>
            <w:szCs w:val="28"/>
          </w:rPr>
          <w:footnoteReference w:id="2"/>
        </w:r>
      </w:ins>
      <w:ins w:id="364" w:author="Владимир Н" w:date="2022-10-03T14:44:00Z">
        <w:r w:rsidRPr="00735A51">
          <w:rPr>
            <w:b/>
            <w:bCs/>
            <w:sz w:val="28"/>
            <w:szCs w:val="28"/>
            <w:rPrChange w:id="365" w:author="Владимир Н" w:date="2022-10-03T14:44:00Z">
              <w:rPr>
                <w:sz w:val="28"/>
                <w:szCs w:val="28"/>
              </w:rPr>
            </w:rPrChange>
          </w:rPr>
          <w:t xml:space="preserve"> (</w:t>
        </w:r>
      </w:ins>
      <w:ins w:id="366" w:author="Владимир Н" w:date="2022-10-03T14:47:00Z">
        <w:r w:rsidR="00A05050">
          <w:rPr>
            <w:b/>
            <w:bCs/>
            <w:sz w:val="28"/>
            <w:szCs w:val="28"/>
          </w:rPr>
          <w:t>МСИ</w:t>
        </w:r>
      </w:ins>
      <w:ins w:id="367" w:author="Владимир Н" w:date="2022-10-03T14:44:00Z">
        <w:r w:rsidRPr="00735A51">
          <w:rPr>
            <w:b/>
            <w:bCs/>
            <w:sz w:val="28"/>
            <w:szCs w:val="28"/>
            <w:rPrChange w:id="368" w:author="Владимир Н" w:date="2022-10-03T14:44:00Z">
              <w:rPr>
                <w:sz w:val="28"/>
                <w:szCs w:val="28"/>
              </w:rPr>
            </w:rPrChange>
          </w:rPr>
          <w:t xml:space="preserve">): </w:t>
        </w:r>
        <w:r w:rsidRPr="00735A51">
          <w:rPr>
            <w:sz w:val="28"/>
            <w:szCs w:val="28"/>
          </w:rPr>
          <w:t xml:space="preserve">Организация, выполнение и оценивание измерений или испытаний одного и того же или нескольких подобных образцов двумя или более лабораториями в соответствии с заранее установленными условиями. </w:t>
        </w:r>
      </w:ins>
    </w:p>
    <w:p w14:paraId="36A44F9D" w14:textId="34F58B8E" w:rsidR="00945810" w:rsidRDefault="00D93A20" w:rsidP="003B6D30">
      <w:pPr>
        <w:pStyle w:val="ab"/>
        <w:numPr>
          <w:ilvl w:val="1"/>
          <w:numId w:val="19"/>
        </w:numPr>
        <w:suppressAutoHyphens/>
        <w:spacing w:line="360" w:lineRule="auto"/>
        <w:ind w:left="0" w:right="-284" w:firstLine="709"/>
        <w:jc w:val="both"/>
        <w:rPr>
          <w:ins w:id="369" w:author="Владимир Н" w:date="2022-10-03T14:55:00Z"/>
          <w:sz w:val="28"/>
          <w:szCs w:val="28"/>
        </w:rPr>
      </w:pPr>
      <w:r w:rsidRPr="006472BD">
        <w:rPr>
          <w:b/>
          <w:bCs/>
          <w:sz w:val="28"/>
          <w:szCs w:val="28"/>
        </w:rPr>
        <w:lastRenderedPageBreak/>
        <w:t xml:space="preserve">образец </w:t>
      </w:r>
      <w:bookmarkStart w:id="370" w:name="_Hlk103170458"/>
      <w:r w:rsidRPr="006472BD">
        <w:rPr>
          <w:b/>
          <w:bCs/>
          <w:sz w:val="28"/>
          <w:szCs w:val="28"/>
        </w:rPr>
        <w:t>для проверки квалификации</w:t>
      </w:r>
      <w:bookmarkEnd w:id="370"/>
      <w:r w:rsidR="00F12028" w:rsidRPr="006472BD">
        <w:rPr>
          <w:b/>
          <w:bCs/>
          <w:sz w:val="28"/>
          <w:szCs w:val="28"/>
        </w:rPr>
        <w:t xml:space="preserve"> в области калибровки</w:t>
      </w:r>
      <w:r w:rsidR="00B8113B" w:rsidRPr="006472BD">
        <w:rPr>
          <w:b/>
          <w:bCs/>
          <w:sz w:val="28"/>
          <w:szCs w:val="28"/>
        </w:rPr>
        <w:t xml:space="preserve"> (ОК</w:t>
      </w:r>
      <w:r w:rsidR="001016AA" w:rsidRPr="006472BD">
        <w:rPr>
          <w:b/>
          <w:bCs/>
          <w:sz w:val="28"/>
          <w:szCs w:val="28"/>
        </w:rPr>
        <w:t>, образец</w:t>
      </w:r>
      <w:r w:rsidR="00B8113B" w:rsidRPr="006472BD">
        <w:rPr>
          <w:b/>
          <w:bCs/>
          <w:sz w:val="28"/>
          <w:szCs w:val="28"/>
        </w:rPr>
        <w:t>)</w:t>
      </w:r>
      <w:r w:rsidRPr="006472BD">
        <w:rPr>
          <w:sz w:val="28"/>
          <w:szCs w:val="28"/>
        </w:rPr>
        <w:t xml:space="preserve">: </w:t>
      </w:r>
      <w:r w:rsidR="0032525C" w:rsidRPr="006472BD">
        <w:rPr>
          <w:sz w:val="28"/>
          <w:szCs w:val="28"/>
        </w:rPr>
        <w:t>Эталон, средство измерений</w:t>
      </w:r>
      <w:r w:rsidRPr="006472BD">
        <w:rPr>
          <w:sz w:val="28"/>
          <w:szCs w:val="28"/>
        </w:rPr>
        <w:t>,</w:t>
      </w:r>
      <w:r w:rsidR="0032525C" w:rsidRPr="006472BD">
        <w:rPr>
          <w:sz w:val="28"/>
          <w:szCs w:val="28"/>
        </w:rPr>
        <w:t xml:space="preserve"> мера</w:t>
      </w:r>
      <w:r w:rsidRPr="006472BD">
        <w:rPr>
          <w:sz w:val="28"/>
          <w:szCs w:val="28"/>
        </w:rPr>
        <w:t xml:space="preserve">, </w:t>
      </w:r>
      <w:r w:rsidR="000900F8" w:rsidRPr="006472BD">
        <w:rPr>
          <w:sz w:val="28"/>
          <w:szCs w:val="28"/>
        </w:rPr>
        <w:t>искусственный объект (артефакт)</w:t>
      </w:r>
      <w:r w:rsidRPr="006472BD">
        <w:rPr>
          <w:sz w:val="28"/>
          <w:szCs w:val="28"/>
        </w:rPr>
        <w:t>, набор данных или другая информация, используемые для проверки квалификации.</w:t>
      </w:r>
    </w:p>
    <w:p w14:paraId="4AF79EDA" w14:textId="0ED54B4C" w:rsidR="002842E8" w:rsidRDefault="002842E8" w:rsidP="003B6D30">
      <w:pPr>
        <w:pStyle w:val="ab"/>
        <w:numPr>
          <w:ilvl w:val="1"/>
          <w:numId w:val="19"/>
        </w:numPr>
        <w:suppressAutoHyphens/>
        <w:spacing w:line="360" w:lineRule="auto"/>
        <w:ind w:left="0" w:right="-284" w:firstLine="709"/>
        <w:jc w:val="both"/>
        <w:rPr>
          <w:ins w:id="371" w:author="Владимир Н" w:date="2022-10-03T14:52:00Z"/>
          <w:sz w:val="28"/>
          <w:szCs w:val="28"/>
        </w:rPr>
      </w:pPr>
      <w:ins w:id="372" w:author="Владимир Н" w:date="2022-10-03T14:55:00Z">
        <w:r w:rsidRPr="002842E8">
          <w:rPr>
            <w:b/>
            <w:bCs/>
            <w:sz w:val="28"/>
            <w:szCs w:val="28"/>
            <w:rPrChange w:id="373" w:author="Владимир Н" w:date="2022-10-03T14:55:00Z">
              <w:rPr>
                <w:sz w:val="28"/>
                <w:szCs w:val="28"/>
              </w:rPr>
            </w:rPrChange>
          </w:rPr>
          <w:t>провайдер проверки квалификации</w:t>
        </w:r>
        <w:r w:rsidR="00461063">
          <w:rPr>
            <w:b/>
            <w:bCs/>
            <w:sz w:val="28"/>
            <w:szCs w:val="28"/>
          </w:rPr>
          <w:t xml:space="preserve"> (провайдер МСИ)</w:t>
        </w:r>
        <w:r w:rsidRPr="002842E8">
          <w:rPr>
            <w:sz w:val="28"/>
            <w:szCs w:val="28"/>
          </w:rPr>
          <w:t>: Организация, которая несет ответственность за все задачи по разработке и выполнению программы проверки квалификации.</w:t>
        </w:r>
      </w:ins>
    </w:p>
    <w:p w14:paraId="3C19B0AB" w14:textId="2F2A94C3" w:rsidR="003B6D30" w:rsidRDefault="003B6D30" w:rsidP="003B6D30">
      <w:pPr>
        <w:pStyle w:val="ab"/>
        <w:numPr>
          <w:ilvl w:val="1"/>
          <w:numId w:val="19"/>
        </w:numPr>
        <w:suppressAutoHyphens/>
        <w:spacing w:line="360" w:lineRule="auto"/>
        <w:ind w:left="0" w:right="-284" w:firstLine="709"/>
        <w:jc w:val="both"/>
        <w:rPr>
          <w:ins w:id="374" w:author="Владимир Н" w:date="2022-10-03T15:00:00Z"/>
          <w:sz w:val="28"/>
          <w:szCs w:val="28"/>
        </w:rPr>
      </w:pPr>
      <w:ins w:id="375" w:author="Владимир Н" w:date="2022-10-03T14:52:00Z">
        <w:r w:rsidRPr="003B6D30">
          <w:rPr>
            <w:b/>
            <w:bCs/>
            <w:sz w:val="28"/>
            <w:szCs w:val="28"/>
            <w:rPrChange w:id="376" w:author="Владимир Н" w:date="2022-10-03T14:53:00Z">
              <w:rPr>
                <w:b/>
                <w:bCs/>
              </w:rPr>
            </w:rPrChange>
          </w:rPr>
          <w:t>тур</w:t>
        </w:r>
        <w:r w:rsidRPr="003B6D30">
          <w:rPr>
            <w:b/>
            <w:bCs/>
            <w:sz w:val="28"/>
            <w:szCs w:val="28"/>
            <w:rPrChange w:id="377" w:author="Владимир Н" w:date="2022-10-03T14:53:00Z">
              <w:rPr/>
            </w:rPrChange>
          </w:rPr>
          <w:t xml:space="preserve"> </w:t>
        </w:r>
        <w:r w:rsidRPr="003B6D30">
          <w:rPr>
            <w:b/>
            <w:bCs/>
            <w:sz w:val="28"/>
            <w:szCs w:val="28"/>
            <w:rPrChange w:id="378" w:author="Владимир Н" w:date="2022-10-03T14:53:00Z">
              <w:rPr>
                <w:b/>
                <w:bCs/>
              </w:rPr>
            </w:rPrChange>
          </w:rPr>
          <w:t>проверки квалификации</w:t>
        </w:r>
      </w:ins>
      <w:ins w:id="379" w:author="Владимир Н" w:date="2022-10-03T14:53:00Z">
        <w:r>
          <w:rPr>
            <w:rStyle w:val="ae"/>
            <w:b/>
            <w:bCs/>
            <w:sz w:val="28"/>
            <w:szCs w:val="28"/>
          </w:rPr>
          <w:footnoteReference w:id="3"/>
        </w:r>
      </w:ins>
      <w:ins w:id="383" w:author="Владимир Н" w:date="2022-10-03T14:52:00Z">
        <w:r w:rsidRPr="003B6D30">
          <w:rPr>
            <w:b/>
            <w:bCs/>
            <w:sz w:val="28"/>
            <w:szCs w:val="28"/>
            <w:rPrChange w:id="384" w:author="Владимир Н" w:date="2022-10-03T14:53:00Z">
              <w:rPr/>
            </w:rPrChange>
          </w:rPr>
          <w:t xml:space="preserve">: </w:t>
        </w:r>
        <w:r w:rsidRPr="003B6D30">
          <w:rPr>
            <w:sz w:val="28"/>
            <w:szCs w:val="28"/>
            <w:rPrChange w:id="385" w:author="Владимир Н" w:date="2022-10-03T14:53:00Z">
              <w:rPr/>
            </w:rPrChange>
          </w:rPr>
          <w:t>Завершенная последовательность действий по распределению образцов для проверки квалификации, оцениванию результатов и предоставлению отчета о результатах проверки квалификации участникам.</w:t>
        </w:r>
      </w:ins>
    </w:p>
    <w:p w14:paraId="0F99D6AF" w14:textId="6E1A8EA5" w:rsidR="00A11127" w:rsidRDefault="00A11127" w:rsidP="003B6D30">
      <w:pPr>
        <w:pStyle w:val="ab"/>
        <w:numPr>
          <w:ilvl w:val="1"/>
          <w:numId w:val="19"/>
        </w:numPr>
        <w:suppressAutoHyphens/>
        <w:spacing w:line="360" w:lineRule="auto"/>
        <w:ind w:left="0" w:right="-284" w:firstLine="709"/>
        <w:jc w:val="both"/>
        <w:rPr>
          <w:ins w:id="386" w:author="Владимир Н" w:date="2022-10-03T15:03:00Z"/>
          <w:sz w:val="28"/>
          <w:szCs w:val="28"/>
        </w:rPr>
      </w:pPr>
      <w:bookmarkStart w:id="387" w:name="OLE_LINK1"/>
      <w:ins w:id="388" w:author="Владимир Н" w:date="2022-10-03T15:01:00Z">
        <w:r w:rsidRPr="00657352">
          <w:rPr>
            <w:b/>
            <w:bCs/>
            <w:sz w:val="28"/>
            <w:szCs w:val="28"/>
            <w:rPrChange w:id="389" w:author="Владимир Н" w:date="2022-10-03T15:01:00Z">
              <w:rPr>
                <w:sz w:val="28"/>
                <w:szCs w:val="28"/>
              </w:rPr>
            </w:rPrChange>
          </w:rPr>
          <w:t>приписанное значение</w:t>
        </w:r>
      </w:ins>
      <w:ins w:id="390" w:author="Владимир Н" w:date="2022-10-03T15:03:00Z">
        <w:r w:rsidR="001D7B58">
          <w:rPr>
            <w:rStyle w:val="ae"/>
            <w:b/>
            <w:bCs/>
            <w:sz w:val="28"/>
            <w:szCs w:val="28"/>
          </w:rPr>
          <w:footnoteReference w:id="4"/>
        </w:r>
      </w:ins>
      <w:ins w:id="391" w:author="Владимир Н" w:date="2022-10-03T15:01:00Z">
        <w:r w:rsidRPr="00657352">
          <w:rPr>
            <w:b/>
            <w:bCs/>
            <w:sz w:val="28"/>
            <w:szCs w:val="28"/>
            <w:rPrChange w:id="392" w:author="Владимир Н" w:date="2022-10-03T15:01:00Z">
              <w:rPr>
                <w:sz w:val="28"/>
                <w:szCs w:val="28"/>
              </w:rPr>
            </w:rPrChange>
          </w:rPr>
          <w:t>:</w:t>
        </w:r>
        <w:r w:rsidRPr="00A11127">
          <w:rPr>
            <w:sz w:val="28"/>
            <w:szCs w:val="28"/>
          </w:rPr>
          <w:t xml:space="preserve"> Значение, приписываемое конкретному свойству образца для проверки квалификации.</w:t>
        </w:r>
      </w:ins>
    </w:p>
    <w:p w14:paraId="0BDF47AE" w14:textId="6F095684" w:rsidR="00715744" w:rsidRPr="00715744" w:rsidRDefault="00715744">
      <w:pPr>
        <w:suppressAutoHyphens/>
        <w:spacing w:line="360" w:lineRule="auto"/>
        <w:ind w:right="-284" w:firstLine="709"/>
        <w:jc w:val="both"/>
        <w:rPr>
          <w:sz w:val="24"/>
          <w:szCs w:val="24"/>
          <w:rPrChange w:id="393" w:author="Владимир Н" w:date="2022-10-03T15:05:00Z">
            <w:rPr/>
          </w:rPrChange>
        </w:rPr>
        <w:pPrChange w:id="394" w:author="Владимир Н" w:date="2022-10-03T15:05:00Z">
          <w:pPr>
            <w:pStyle w:val="ab"/>
            <w:numPr>
              <w:ilvl w:val="1"/>
              <w:numId w:val="19"/>
            </w:numPr>
            <w:suppressAutoHyphens/>
            <w:spacing w:line="360" w:lineRule="auto"/>
            <w:ind w:left="0" w:right="-284" w:firstLine="709"/>
            <w:jc w:val="both"/>
          </w:pPr>
        </w:pPrChange>
      </w:pPr>
      <w:ins w:id="395" w:author="Владимир Н" w:date="2022-10-03T15:04:00Z">
        <w:r w:rsidRPr="00715744">
          <w:rPr>
            <w:sz w:val="24"/>
            <w:szCs w:val="24"/>
            <w:rPrChange w:id="396" w:author="Владимир Н" w:date="2022-10-03T15:05:00Z">
              <w:rPr>
                <w:sz w:val="28"/>
                <w:szCs w:val="28"/>
              </w:rPr>
            </w:rPrChange>
          </w:rPr>
          <w:t>Примечание:</w:t>
        </w:r>
      </w:ins>
      <w:ins w:id="397" w:author="Владимир Н" w:date="2022-10-03T22:40:00Z">
        <w:r w:rsidR="0042742D">
          <w:rPr>
            <w:sz w:val="24"/>
            <w:szCs w:val="24"/>
          </w:rPr>
          <w:t xml:space="preserve"> </w:t>
        </w:r>
      </w:ins>
      <w:ins w:id="398" w:author="Владимир Н" w:date="2022-10-03T15:04:00Z">
        <w:r w:rsidRPr="00715744">
          <w:rPr>
            <w:sz w:val="24"/>
            <w:szCs w:val="24"/>
            <w:rPrChange w:id="399" w:author="Владимир Н" w:date="2022-10-03T15:05:00Z">
              <w:rPr>
                <w:sz w:val="28"/>
                <w:szCs w:val="28"/>
              </w:rPr>
            </w:rPrChange>
          </w:rPr>
          <w:t xml:space="preserve">При проведении МСИ в области </w:t>
        </w:r>
      </w:ins>
      <w:ins w:id="400" w:author="Владимир Н" w:date="2022-10-03T15:05:00Z">
        <w:r w:rsidRPr="00715744">
          <w:rPr>
            <w:sz w:val="24"/>
            <w:szCs w:val="24"/>
          </w:rPr>
          <w:t>калибровки не</w:t>
        </w:r>
      </w:ins>
      <w:ins w:id="401" w:author="Владимир Н" w:date="2022-10-03T15:04:00Z">
        <w:r w:rsidRPr="00715744">
          <w:rPr>
            <w:sz w:val="24"/>
            <w:szCs w:val="24"/>
            <w:rPrChange w:id="402" w:author="Владимир Н" w:date="2022-10-03T15:05:00Z">
              <w:rPr>
                <w:sz w:val="28"/>
                <w:szCs w:val="28"/>
              </w:rPr>
            </w:rPrChange>
          </w:rPr>
          <w:t xml:space="preserve"> допускается устанавливать приписанное значение </w:t>
        </w:r>
      </w:ins>
      <w:ins w:id="403" w:author="Владимир Н" w:date="2022-10-03T15:05:00Z">
        <w:r w:rsidRPr="00715744">
          <w:rPr>
            <w:sz w:val="24"/>
            <w:szCs w:val="24"/>
            <w:rPrChange w:id="404" w:author="Владимир Н" w:date="2022-10-03T15:05:00Z">
              <w:rPr>
                <w:sz w:val="28"/>
                <w:szCs w:val="28"/>
              </w:rPr>
            </w:rPrChange>
          </w:rPr>
          <w:t>действительного</w:t>
        </w:r>
      </w:ins>
      <w:ins w:id="405" w:author="Владимир Н" w:date="2022-10-03T15:04:00Z">
        <w:r w:rsidRPr="00715744">
          <w:rPr>
            <w:sz w:val="24"/>
            <w:szCs w:val="24"/>
            <w:rPrChange w:id="406" w:author="Владимир Н" w:date="2022-10-03T15:05:00Z">
              <w:rPr>
                <w:sz w:val="28"/>
                <w:szCs w:val="28"/>
              </w:rPr>
            </w:rPrChange>
          </w:rPr>
          <w:t xml:space="preserve"> значения величины по согласованному значению участников.</w:t>
        </w:r>
      </w:ins>
      <w:ins w:id="407" w:author="Владимир Н" w:date="2022-10-03T15:05:00Z">
        <w:r>
          <w:rPr>
            <w:sz w:val="24"/>
            <w:szCs w:val="24"/>
          </w:rPr>
          <w:t xml:space="preserve"> </w:t>
        </w:r>
      </w:ins>
    </w:p>
    <w:bookmarkEnd w:id="387"/>
    <w:p w14:paraId="496A13B6" w14:textId="3DD02DD5" w:rsidR="00555878" w:rsidRDefault="00555878">
      <w:pPr>
        <w:spacing w:after="160" w:line="259" w:lineRule="auto"/>
        <w:rPr>
          <w:ins w:id="408" w:author="Владимир Н" w:date="2022-10-03T22:45:00Z"/>
          <w:b/>
          <w:bCs/>
          <w:sz w:val="28"/>
          <w:szCs w:val="28"/>
        </w:rPr>
      </w:pPr>
      <w:ins w:id="409" w:author="Владимир Н" w:date="2022-10-03T22:45:00Z">
        <w:r>
          <w:rPr>
            <w:b/>
            <w:bCs/>
            <w:sz w:val="28"/>
            <w:szCs w:val="28"/>
          </w:rPr>
          <w:br w:type="page"/>
        </w:r>
      </w:ins>
    </w:p>
    <w:p w14:paraId="767B2509" w14:textId="77777777" w:rsidR="006472BD" w:rsidDel="003B6D30" w:rsidRDefault="006472BD" w:rsidP="0032525C">
      <w:pPr>
        <w:pStyle w:val="ab"/>
        <w:suppressAutoHyphens/>
        <w:spacing w:line="360" w:lineRule="auto"/>
        <w:ind w:left="1347" w:right="-284"/>
        <w:jc w:val="both"/>
        <w:rPr>
          <w:del w:id="410" w:author="Владимир Н" w:date="2022-10-03T14:54:00Z"/>
          <w:b/>
          <w:bCs/>
          <w:sz w:val="28"/>
          <w:szCs w:val="28"/>
        </w:rPr>
      </w:pPr>
    </w:p>
    <w:p w14:paraId="79A1310D" w14:textId="53BEF949" w:rsidR="006472BD" w:rsidRPr="006472BD" w:rsidDel="003B6D30" w:rsidRDefault="006472BD" w:rsidP="0032525C">
      <w:pPr>
        <w:pStyle w:val="ab"/>
        <w:suppressAutoHyphens/>
        <w:spacing w:line="360" w:lineRule="auto"/>
        <w:ind w:left="1347" w:right="-284"/>
        <w:jc w:val="both"/>
        <w:rPr>
          <w:del w:id="411" w:author="Владимир Н" w:date="2022-10-03T14:54:00Z"/>
          <w:sz w:val="28"/>
          <w:szCs w:val="28"/>
        </w:rPr>
      </w:pPr>
    </w:p>
    <w:p w14:paraId="0EE7ED81" w14:textId="32D4B4D1" w:rsidR="00D2060E" w:rsidRPr="006472BD" w:rsidDel="00555878" w:rsidRDefault="00D2060E" w:rsidP="00D2060E">
      <w:pPr>
        <w:suppressAutoHyphens/>
        <w:spacing w:line="360" w:lineRule="auto"/>
        <w:ind w:right="-284" w:firstLine="426"/>
        <w:jc w:val="both"/>
        <w:rPr>
          <w:del w:id="412" w:author="Владимир Н" w:date="2022-10-03T22:45:00Z"/>
          <w:sz w:val="28"/>
          <w:szCs w:val="28"/>
        </w:rPr>
      </w:pPr>
    </w:p>
    <w:p w14:paraId="26D7E6B4" w14:textId="2C16FF75" w:rsidR="006675D7" w:rsidRPr="006472BD" w:rsidRDefault="00945810" w:rsidP="00077808">
      <w:pPr>
        <w:pStyle w:val="1"/>
      </w:pPr>
      <w:bookmarkStart w:id="413" w:name="_Toc115701144"/>
      <w:del w:id="414" w:author="Владимир Н" w:date="2022-10-03T21:29:00Z">
        <w:r w:rsidRPr="006472BD" w:rsidDel="00153258">
          <w:delText>Планирование п</w:delText>
        </w:r>
      </w:del>
      <w:ins w:id="415" w:author="Владимир Н" w:date="2022-10-03T21:29:00Z">
        <w:r w:rsidR="00153258">
          <w:t>П</w:t>
        </w:r>
      </w:ins>
      <w:r w:rsidRPr="006472BD">
        <w:t>рограмм</w:t>
      </w:r>
      <w:ins w:id="416" w:author="Владимир Н" w:date="2022-10-03T21:29:00Z">
        <w:r w:rsidR="00153258">
          <w:t>ы</w:t>
        </w:r>
      </w:ins>
      <w:r w:rsidRPr="006472BD">
        <w:t xml:space="preserve"> проверки квалификации</w:t>
      </w:r>
      <w:r w:rsidR="0084473A" w:rsidRPr="006472BD">
        <w:t xml:space="preserve"> </w:t>
      </w:r>
      <w:r w:rsidRPr="006472BD">
        <w:t xml:space="preserve">в области </w:t>
      </w:r>
      <w:r w:rsidR="0084473A" w:rsidRPr="006472BD">
        <w:t>калибровк</w:t>
      </w:r>
      <w:r w:rsidRPr="006472BD">
        <w:t>и</w:t>
      </w:r>
      <w:bookmarkEnd w:id="413"/>
      <w:ins w:id="417" w:author="Владимир Н" w:date="2022-10-03T21:29:00Z">
        <w:r w:rsidR="00153258">
          <w:t xml:space="preserve"> и их выбор</w:t>
        </w:r>
      </w:ins>
    </w:p>
    <w:p w14:paraId="4B2C6610" w14:textId="58A703B2" w:rsidR="008B59C5" w:rsidRPr="006472BD" w:rsidRDefault="00D56922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3.1 </w:t>
      </w:r>
      <w:r w:rsidR="00AF5CA9" w:rsidRPr="006472BD">
        <w:rPr>
          <w:sz w:val="28"/>
          <w:szCs w:val="28"/>
        </w:rPr>
        <w:t xml:space="preserve">Можно выделить несколько характерных </w:t>
      </w:r>
      <w:r w:rsidR="00FC6768" w:rsidRPr="006472BD">
        <w:rPr>
          <w:sz w:val="28"/>
          <w:szCs w:val="28"/>
        </w:rPr>
        <w:t xml:space="preserve">типов </w:t>
      </w:r>
      <w:r w:rsidR="00945810" w:rsidRPr="006472BD">
        <w:rPr>
          <w:b/>
          <w:bCs/>
          <w:sz w:val="28"/>
          <w:szCs w:val="28"/>
        </w:rPr>
        <w:t>программ проверки квалификации</w:t>
      </w:r>
      <w:r w:rsidR="00AF5CA9" w:rsidRPr="006472BD">
        <w:rPr>
          <w:sz w:val="28"/>
          <w:szCs w:val="28"/>
        </w:rPr>
        <w:t xml:space="preserve">: </w:t>
      </w:r>
      <w:ins w:id="418" w:author="Владимир Н" w:date="2022-10-03T21:30:00Z">
        <w:r w:rsidR="000A3FC1" w:rsidRPr="000A3FC1">
          <w:rPr>
            <w:sz w:val="28"/>
            <w:szCs w:val="28"/>
          </w:rPr>
          <w:t>последовательная программа с передачей ОК от одного участника к другому</w:t>
        </w:r>
      </w:ins>
      <w:del w:id="419" w:author="Владимир Н" w:date="2022-10-03T21:30:00Z">
        <w:r w:rsidR="0084473A" w:rsidRPr="006472BD" w:rsidDel="000A3FC1">
          <w:rPr>
            <w:sz w:val="28"/>
            <w:szCs w:val="28"/>
          </w:rPr>
          <w:delText>последовательн</w:delText>
        </w:r>
        <w:r w:rsidR="00984186" w:rsidRPr="006472BD" w:rsidDel="000A3FC1">
          <w:rPr>
            <w:sz w:val="28"/>
            <w:szCs w:val="28"/>
          </w:rPr>
          <w:delText>ая</w:delText>
        </w:r>
      </w:del>
      <w:r w:rsidR="0084473A" w:rsidRPr="006472BD">
        <w:rPr>
          <w:sz w:val="28"/>
          <w:szCs w:val="28"/>
        </w:rPr>
        <w:t>,</w:t>
      </w:r>
      <w:r w:rsidR="00FC6768" w:rsidRPr="006472BD">
        <w:rPr>
          <w:sz w:val="28"/>
          <w:szCs w:val="28"/>
        </w:rPr>
        <w:t xml:space="preserve"> последовательн</w:t>
      </w:r>
      <w:r w:rsidR="00984186" w:rsidRPr="006472BD">
        <w:rPr>
          <w:sz w:val="28"/>
          <w:szCs w:val="28"/>
        </w:rPr>
        <w:t>ая</w:t>
      </w:r>
      <w:r w:rsidR="00FC6768" w:rsidRPr="006472BD">
        <w:rPr>
          <w:sz w:val="28"/>
          <w:szCs w:val="28"/>
        </w:rPr>
        <w:t xml:space="preserve"> с возвратом </w:t>
      </w:r>
      <w:del w:id="420" w:author="Владимир Н" w:date="2022-10-03T21:30:00Z">
        <w:r w:rsidR="00FC6768" w:rsidRPr="006472BD" w:rsidDel="000A3FC1">
          <w:rPr>
            <w:sz w:val="28"/>
            <w:szCs w:val="28"/>
          </w:rPr>
          <w:delText xml:space="preserve">образца </w:delText>
        </w:r>
      </w:del>
      <w:ins w:id="421" w:author="Владимир Н" w:date="2022-10-03T21:30:00Z">
        <w:r w:rsidR="000A3FC1">
          <w:rPr>
            <w:sz w:val="28"/>
            <w:szCs w:val="28"/>
          </w:rPr>
          <w:t>ОК</w:t>
        </w:r>
        <w:r w:rsidR="000A3FC1" w:rsidRPr="006472BD">
          <w:rPr>
            <w:sz w:val="28"/>
            <w:szCs w:val="28"/>
          </w:rPr>
          <w:t xml:space="preserve"> </w:t>
        </w:r>
      </w:ins>
      <w:r w:rsidR="00FC6768" w:rsidRPr="006472BD">
        <w:rPr>
          <w:sz w:val="28"/>
          <w:szCs w:val="28"/>
        </w:rPr>
        <w:t>провайдеру МСИ,</w:t>
      </w:r>
      <w:r w:rsidR="0084473A" w:rsidRPr="006472BD">
        <w:rPr>
          <w:sz w:val="28"/>
          <w:szCs w:val="28"/>
        </w:rPr>
        <w:t xml:space="preserve"> </w:t>
      </w:r>
      <w:r w:rsidR="008B59C5" w:rsidRPr="006472BD">
        <w:rPr>
          <w:sz w:val="28"/>
          <w:szCs w:val="28"/>
        </w:rPr>
        <w:t>параллельн</w:t>
      </w:r>
      <w:r w:rsidR="00984186" w:rsidRPr="006472BD">
        <w:rPr>
          <w:sz w:val="28"/>
          <w:szCs w:val="28"/>
        </w:rPr>
        <w:t>ая</w:t>
      </w:r>
      <w:r w:rsidR="008B59C5" w:rsidRPr="006472BD">
        <w:rPr>
          <w:sz w:val="28"/>
          <w:szCs w:val="28"/>
        </w:rPr>
        <w:t xml:space="preserve">, </w:t>
      </w:r>
      <w:r w:rsidR="0084473A" w:rsidRPr="006472BD">
        <w:rPr>
          <w:sz w:val="28"/>
          <w:szCs w:val="28"/>
        </w:rPr>
        <w:t>выездн</w:t>
      </w:r>
      <w:r w:rsidR="00984186" w:rsidRPr="006472BD">
        <w:rPr>
          <w:sz w:val="28"/>
          <w:szCs w:val="28"/>
        </w:rPr>
        <w:t>ая</w:t>
      </w:r>
      <w:r w:rsidR="002D0B18" w:rsidRPr="006472BD">
        <w:rPr>
          <w:sz w:val="28"/>
          <w:szCs w:val="28"/>
        </w:rPr>
        <w:t xml:space="preserve">, </w:t>
      </w:r>
      <w:r w:rsidR="00984186" w:rsidRPr="006472BD">
        <w:rPr>
          <w:sz w:val="28"/>
          <w:szCs w:val="28"/>
        </w:rPr>
        <w:t>обработка и интерпретация данных</w:t>
      </w:r>
      <w:r w:rsidR="00594472" w:rsidRPr="006472BD">
        <w:rPr>
          <w:sz w:val="28"/>
          <w:szCs w:val="28"/>
        </w:rPr>
        <w:t>.</w:t>
      </w:r>
      <w:r w:rsidR="008B59C5" w:rsidRPr="006472BD">
        <w:rPr>
          <w:sz w:val="28"/>
          <w:szCs w:val="28"/>
        </w:rPr>
        <w:t xml:space="preserve"> </w:t>
      </w:r>
      <w:r w:rsidR="00AF5CA9" w:rsidRPr="006472BD">
        <w:rPr>
          <w:sz w:val="28"/>
          <w:szCs w:val="28"/>
        </w:rPr>
        <w:t xml:space="preserve">Выбор </w:t>
      </w:r>
      <w:r w:rsidR="00FC6768" w:rsidRPr="006472BD">
        <w:rPr>
          <w:sz w:val="28"/>
          <w:szCs w:val="28"/>
        </w:rPr>
        <w:t xml:space="preserve">типа </w:t>
      </w:r>
      <w:r w:rsidR="00FC6768" w:rsidRPr="006472BD">
        <w:rPr>
          <w:b/>
          <w:bCs/>
          <w:sz w:val="28"/>
          <w:szCs w:val="28"/>
        </w:rPr>
        <w:t>программы проверки квалификации</w:t>
      </w:r>
      <w:r w:rsidR="00AF5CA9" w:rsidRPr="006472BD">
        <w:rPr>
          <w:sz w:val="28"/>
          <w:szCs w:val="28"/>
        </w:rPr>
        <w:t xml:space="preserve"> зависит </w:t>
      </w:r>
      <w:r w:rsidR="008B59C5" w:rsidRPr="006472BD">
        <w:rPr>
          <w:sz w:val="28"/>
          <w:szCs w:val="28"/>
        </w:rPr>
        <w:t xml:space="preserve">в основном от трех факторов: </w:t>
      </w:r>
    </w:p>
    <w:p w14:paraId="232797E5" w14:textId="0E8B322F" w:rsidR="008B59C5" w:rsidRPr="006472BD" w:rsidRDefault="008B59C5" w:rsidP="00971053">
      <w:pPr>
        <w:suppressAutoHyphens/>
        <w:spacing w:line="360" w:lineRule="auto"/>
        <w:ind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- </w:t>
      </w:r>
      <w:r w:rsidR="00AF5CA9" w:rsidRPr="006472BD">
        <w:rPr>
          <w:sz w:val="28"/>
          <w:szCs w:val="28"/>
        </w:rPr>
        <w:t xml:space="preserve">стабильности </w:t>
      </w:r>
      <w:r w:rsidR="000900F8" w:rsidRPr="006472BD">
        <w:rPr>
          <w:sz w:val="28"/>
          <w:szCs w:val="28"/>
        </w:rPr>
        <w:t xml:space="preserve">метрологических характеристик </w:t>
      </w:r>
      <w:r w:rsidR="001C4E61" w:rsidRPr="006472BD">
        <w:rPr>
          <w:sz w:val="28"/>
          <w:szCs w:val="28"/>
        </w:rPr>
        <w:t>ОК</w:t>
      </w:r>
      <w:r w:rsidR="00A242B3" w:rsidRPr="006472BD">
        <w:rPr>
          <w:sz w:val="28"/>
          <w:szCs w:val="28"/>
        </w:rPr>
        <w:t>;</w:t>
      </w:r>
      <w:r w:rsidR="003A0A9D" w:rsidRPr="006472BD">
        <w:rPr>
          <w:sz w:val="28"/>
          <w:szCs w:val="28"/>
        </w:rPr>
        <w:t xml:space="preserve"> </w:t>
      </w:r>
    </w:p>
    <w:p w14:paraId="58562BBF" w14:textId="2CB74711" w:rsidR="008B59C5" w:rsidRPr="006472BD" w:rsidRDefault="008B59C5" w:rsidP="00971053">
      <w:pPr>
        <w:suppressAutoHyphens/>
        <w:spacing w:line="360" w:lineRule="auto"/>
        <w:ind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- </w:t>
      </w:r>
      <w:r w:rsidR="003A0A9D" w:rsidRPr="006472BD">
        <w:rPr>
          <w:sz w:val="28"/>
          <w:szCs w:val="28"/>
        </w:rPr>
        <w:t xml:space="preserve">количества </w:t>
      </w:r>
      <w:r w:rsidR="001C4E61" w:rsidRPr="006472BD">
        <w:rPr>
          <w:sz w:val="28"/>
          <w:szCs w:val="28"/>
        </w:rPr>
        <w:t>ОК</w:t>
      </w:r>
      <w:r w:rsidR="00A242B3" w:rsidRPr="006472BD">
        <w:rPr>
          <w:sz w:val="28"/>
          <w:szCs w:val="28"/>
        </w:rPr>
        <w:t>;</w:t>
      </w:r>
      <w:r w:rsidR="003A0A9D" w:rsidRPr="006472BD">
        <w:rPr>
          <w:sz w:val="28"/>
          <w:szCs w:val="28"/>
        </w:rPr>
        <w:t xml:space="preserve"> </w:t>
      </w:r>
    </w:p>
    <w:p w14:paraId="45C0B88F" w14:textId="52BCEEA4" w:rsidR="00373564" w:rsidRPr="006472BD" w:rsidRDefault="008B59C5">
      <w:pPr>
        <w:suppressAutoHyphens/>
        <w:spacing w:line="360" w:lineRule="auto"/>
        <w:ind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- </w:t>
      </w:r>
      <w:r w:rsidR="003A0A9D" w:rsidRPr="006472BD">
        <w:rPr>
          <w:sz w:val="28"/>
          <w:szCs w:val="28"/>
        </w:rPr>
        <w:t xml:space="preserve">возможности </w:t>
      </w:r>
      <w:r w:rsidR="00FC6768" w:rsidRPr="006472BD">
        <w:rPr>
          <w:sz w:val="28"/>
          <w:szCs w:val="28"/>
        </w:rPr>
        <w:t xml:space="preserve">обеспечить требуемые условия </w:t>
      </w:r>
      <w:r w:rsidR="003A0A9D" w:rsidRPr="006472BD">
        <w:rPr>
          <w:sz w:val="28"/>
          <w:szCs w:val="28"/>
        </w:rPr>
        <w:t>транспортиров</w:t>
      </w:r>
      <w:r w:rsidR="00FC6768" w:rsidRPr="006472BD">
        <w:rPr>
          <w:sz w:val="28"/>
          <w:szCs w:val="28"/>
        </w:rPr>
        <w:t>ания</w:t>
      </w:r>
      <w:r w:rsidR="003A0A9D" w:rsidRPr="006472BD">
        <w:rPr>
          <w:sz w:val="28"/>
          <w:szCs w:val="28"/>
        </w:rPr>
        <w:t xml:space="preserve"> </w:t>
      </w:r>
      <w:r w:rsidR="001C4E61" w:rsidRPr="006472BD">
        <w:rPr>
          <w:sz w:val="28"/>
          <w:szCs w:val="28"/>
        </w:rPr>
        <w:t>ОК</w:t>
      </w:r>
      <w:ins w:id="422" w:author="Владимир Н" w:date="2022-10-03T22:02:00Z">
        <w:r w:rsidR="002F21A3" w:rsidRPr="002F21A3">
          <w:rPr>
            <w:sz w:val="28"/>
            <w:szCs w:val="28"/>
            <w:rPrChange w:id="423" w:author="Владимир Н" w:date="2022-10-03T22:02:00Z">
              <w:rPr/>
            </w:rPrChange>
          </w:rPr>
          <w:t xml:space="preserve"> с учетом </w:t>
        </w:r>
        <w:r w:rsidR="002F21A3" w:rsidRPr="002F21A3">
          <w:rPr>
            <w:sz w:val="28"/>
            <w:szCs w:val="28"/>
          </w:rPr>
          <w:t xml:space="preserve">размера </w:t>
        </w:r>
        <w:r w:rsidR="002F21A3">
          <w:rPr>
            <w:sz w:val="28"/>
            <w:szCs w:val="28"/>
          </w:rPr>
          <w:t>ОК</w:t>
        </w:r>
        <w:r w:rsidR="002F21A3" w:rsidRPr="002F21A3">
          <w:rPr>
            <w:sz w:val="28"/>
            <w:szCs w:val="28"/>
          </w:rPr>
          <w:t xml:space="preserve">, наличия технической возможности транспортировки </w:t>
        </w:r>
      </w:ins>
      <w:ins w:id="424" w:author="Владимир Н" w:date="2022-10-03T22:03:00Z">
        <w:r w:rsidR="002F21A3">
          <w:rPr>
            <w:sz w:val="28"/>
            <w:szCs w:val="28"/>
          </w:rPr>
          <w:t>ОК</w:t>
        </w:r>
      </w:ins>
      <w:ins w:id="425" w:author="Владимир Н" w:date="2022-10-03T22:02:00Z">
        <w:r w:rsidR="002F21A3" w:rsidRPr="002F21A3">
          <w:rPr>
            <w:sz w:val="28"/>
            <w:szCs w:val="28"/>
          </w:rPr>
          <w:t xml:space="preserve"> без нарушения его технических и метрологических характеристик</w:t>
        </w:r>
      </w:ins>
      <w:r w:rsidR="003A0A9D" w:rsidRPr="006472BD">
        <w:rPr>
          <w:sz w:val="28"/>
          <w:szCs w:val="28"/>
        </w:rPr>
        <w:t>.</w:t>
      </w:r>
    </w:p>
    <w:p w14:paraId="4447511A" w14:textId="25ECD0F3" w:rsidR="00594472" w:rsidRPr="006472BD" w:rsidRDefault="001A03CD" w:rsidP="00D446C1">
      <w:pPr>
        <w:tabs>
          <w:tab w:val="left" w:pos="6946"/>
        </w:tabs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3.2 </w:t>
      </w:r>
      <w:r w:rsidR="00594472" w:rsidRPr="006472BD">
        <w:rPr>
          <w:sz w:val="28"/>
          <w:szCs w:val="28"/>
        </w:rPr>
        <w:t xml:space="preserve">При реализации </w:t>
      </w:r>
      <w:ins w:id="426" w:author="Владимир Н" w:date="2022-10-03T21:30:00Z">
        <w:r w:rsidR="000A3FC1" w:rsidRPr="000A3FC1">
          <w:rPr>
            <w:b/>
            <w:bCs/>
            <w:sz w:val="28"/>
            <w:szCs w:val="28"/>
            <w:rPrChange w:id="427" w:author="Владимир Н" w:date="2022-10-03T21:30:00Z">
              <w:rPr>
                <w:sz w:val="28"/>
                <w:szCs w:val="28"/>
              </w:rPr>
            </w:rPrChange>
          </w:rPr>
          <w:t>последовательн</w:t>
        </w:r>
        <w:r w:rsidR="000A3FC1">
          <w:rPr>
            <w:b/>
            <w:bCs/>
            <w:sz w:val="28"/>
            <w:szCs w:val="28"/>
          </w:rPr>
          <w:t>ой</w:t>
        </w:r>
        <w:r w:rsidR="000A3FC1" w:rsidRPr="000A3FC1">
          <w:rPr>
            <w:b/>
            <w:bCs/>
            <w:sz w:val="28"/>
            <w:szCs w:val="28"/>
            <w:rPrChange w:id="428" w:author="Владимир Н" w:date="2022-10-03T21:30:00Z">
              <w:rPr>
                <w:sz w:val="28"/>
                <w:szCs w:val="28"/>
              </w:rPr>
            </w:rPrChange>
          </w:rPr>
          <w:t xml:space="preserve"> программ</w:t>
        </w:r>
        <w:r w:rsidR="000A3FC1">
          <w:rPr>
            <w:b/>
            <w:bCs/>
            <w:sz w:val="28"/>
            <w:szCs w:val="28"/>
          </w:rPr>
          <w:t>ы</w:t>
        </w:r>
        <w:r w:rsidR="000A3FC1" w:rsidRPr="000A3FC1">
          <w:rPr>
            <w:b/>
            <w:bCs/>
            <w:sz w:val="28"/>
            <w:szCs w:val="28"/>
            <w:rPrChange w:id="429" w:author="Владимир Н" w:date="2022-10-03T21:30:00Z">
              <w:rPr>
                <w:sz w:val="28"/>
                <w:szCs w:val="28"/>
              </w:rPr>
            </w:rPrChange>
          </w:rPr>
          <w:t xml:space="preserve"> с передачей ОК от одного участника к другому</w:t>
        </w:r>
      </w:ins>
      <w:del w:id="430" w:author="Владимир Н" w:date="2022-10-03T21:30:00Z">
        <w:r w:rsidR="00594472" w:rsidRPr="006472BD" w:rsidDel="000A3FC1">
          <w:rPr>
            <w:b/>
            <w:bCs/>
            <w:sz w:val="28"/>
            <w:szCs w:val="28"/>
          </w:rPr>
          <w:delText>последовательной программы</w:delText>
        </w:r>
        <w:r w:rsidR="00D768D9" w:rsidDel="000A3FC1">
          <w:rPr>
            <w:b/>
            <w:bCs/>
            <w:sz w:val="28"/>
            <w:szCs w:val="28"/>
          </w:rPr>
          <w:delText xml:space="preserve"> проверки квалификации</w:delText>
        </w:r>
      </w:del>
      <w:r w:rsidR="00594472" w:rsidRPr="006472BD">
        <w:rPr>
          <w:sz w:val="28"/>
          <w:szCs w:val="28"/>
        </w:rPr>
        <w:t xml:space="preserve">, провайдер МСИ </w:t>
      </w:r>
      <w:r w:rsidR="0067688D" w:rsidRPr="006472BD">
        <w:rPr>
          <w:sz w:val="28"/>
          <w:szCs w:val="28"/>
        </w:rPr>
        <w:t xml:space="preserve">последовательно передает </w:t>
      </w:r>
      <w:r w:rsidR="001C4E61" w:rsidRPr="006472BD">
        <w:rPr>
          <w:sz w:val="28"/>
          <w:szCs w:val="28"/>
        </w:rPr>
        <w:t>ОК</w:t>
      </w:r>
      <w:r w:rsidR="003E27D5" w:rsidRPr="006472BD" w:rsidDel="00B074A3">
        <w:rPr>
          <w:sz w:val="28"/>
          <w:szCs w:val="28"/>
        </w:rPr>
        <w:t xml:space="preserve"> </w:t>
      </w:r>
      <w:r w:rsidR="003E27D5" w:rsidRPr="006472BD">
        <w:rPr>
          <w:sz w:val="28"/>
          <w:szCs w:val="28"/>
        </w:rPr>
        <w:t>от</w:t>
      </w:r>
      <w:r w:rsidR="0067688D" w:rsidRPr="006472BD">
        <w:rPr>
          <w:sz w:val="28"/>
          <w:szCs w:val="28"/>
        </w:rPr>
        <w:t xml:space="preserve"> одного участника к другому</w:t>
      </w:r>
      <w:r w:rsidR="00D768D9">
        <w:rPr>
          <w:sz w:val="28"/>
          <w:szCs w:val="28"/>
        </w:rPr>
        <w:t xml:space="preserve"> (рисунок 1)</w:t>
      </w:r>
      <w:r w:rsidR="0067688D" w:rsidRPr="006472BD">
        <w:rPr>
          <w:sz w:val="28"/>
          <w:szCs w:val="28"/>
        </w:rPr>
        <w:t xml:space="preserve">. </w:t>
      </w:r>
      <w:r w:rsidR="00594472" w:rsidRPr="006472BD">
        <w:rPr>
          <w:sz w:val="28"/>
          <w:szCs w:val="28"/>
        </w:rPr>
        <w:t>После проведения сличений</w:t>
      </w:r>
      <w:r w:rsidR="00FA1C6E" w:rsidRPr="006472BD">
        <w:rPr>
          <w:sz w:val="28"/>
          <w:szCs w:val="28"/>
        </w:rPr>
        <w:t xml:space="preserve"> всеми участниками,</w:t>
      </w:r>
      <w:r w:rsidR="00594472" w:rsidRPr="006472BD">
        <w:rPr>
          <w:sz w:val="28"/>
          <w:szCs w:val="28"/>
        </w:rPr>
        <w:t xml:space="preserve"> </w:t>
      </w:r>
      <w:r w:rsidR="001C4E61" w:rsidRPr="006472BD">
        <w:rPr>
          <w:sz w:val="28"/>
          <w:szCs w:val="28"/>
        </w:rPr>
        <w:t>ОК</w:t>
      </w:r>
      <w:r w:rsidR="00B074A3" w:rsidRPr="006472BD" w:rsidDel="00B074A3">
        <w:rPr>
          <w:sz w:val="28"/>
          <w:szCs w:val="28"/>
        </w:rPr>
        <w:t xml:space="preserve"> </w:t>
      </w:r>
      <w:r w:rsidR="00594472" w:rsidRPr="006472BD">
        <w:rPr>
          <w:sz w:val="28"/>
          <w:szCs w:val="28"/>
        </w:rPr>
        <w:t xml:space="preserve">возвращается </w:t>
      </w:r>
      <w:r w:rsidR="00821784" w:rsidRPr="006472BD">
        <w:rPr>
          <w:sz w:val="28"/>
          <w:szCs w:val="28"/>
        </w:rPr>
        <w:t>провайдеру МСИ</w:t>
      </w:r>
      <w:r w:rsidR="0067688D" w:rsidRPr="006472BD">
        <w:rPr>
          <w:sz w:val="28"/>
          <w:szCs w:val="28"/>
        </w:rPr>
        <w:t xml:space="preserve">. В данном типе </w:t>
      </w:r>
      <w:r w:rsidR="0067688D" w:rsidRPr="006472BD">
        <w:rPr>
          <w:b/>
          <w:bCs/>
          <w:sz w:val="28"/>
          <w:szCs w:val="28"/>
        </w:rPr>
        <w:t>программ проверки квалификации</w:t>
      </w:r>
      <w:r w:rsidR="00915645" w:rsidRPr="006472BD">
        <w:rPr>
          <w:sz w:val="28"/>
          <w:szCs w:val="28"/>
        </w:rPr>
        <w:t xml:space="preserve"> </w:t>
      </w:r>
      <w:r w:rsidR="0067688D" w:rsidRPr="006472BD">
        <w:rPr>
          <w:sz w:val="28"/>
          <w:szCs w:val="28"/>
        </w:rPr>
        <w:t>используется</w:t>
      </w:r>
      <w:r w:rsidR="00915645" w:rsidRPr="006472BD">
        <w:rPr>
          <w:sz w:val="28"/>
          <w:szCs w:val="28"/>
        </w:rPr>
        <w:t xml:space="preserve"> </w:t>
      </w:r>
      <w:r w:rsidR="001C4E61" w:rsidRPr="006472BD">
        <w:rPr>
          <w:sz w:val="28"/>
          <w:szCs w:val="28"/>
        </w:rPr>
        <w:t>ОК</w:t>
      </w:r>
      <w:r w:rsidR="003A0A9D" w:rsidRPr="006472BD">
        <w:rPr>
          <w:sz w:val="28"/>
          <w:szCs w:val="28"/>
        </w:rPr>
        <w:t xml:space="preserve"> в единственном экземпляр</w:t>
      </w:r>
      <w:r w:rsidR="0067688D" w:rsidRPr="006472BD">
        <w:rPr>
          <w:sz w:val="28"/>
          <w:szCs w:val="28"/>
        </w:rPr>
        <w:t xml:space="preserve">е, </w:t>
      </w:r>
      <w:r w:rsidR="00915645" w:rsidRPr="006472BD">
        <w:rPr>
          <w:sz w:val="28"/>
          <w:szCs w:val="28"/>
        </w:rPr>
        <w:t>облада</w:t>
      </w:r>
      <w:r w:rsidR="0067688D" w:rsidRPr="006472BD">
        <w:rPr>
          <w:sz w:val="28"/>
          <w:szCs w:val="28"/>
        </w:rPr>
        <w:t>ющий</w:t>
      </w:r>
      <w:r w:rsidR="00915645" w:rsidRPr="006472BD">
        <w:rPr>
          <w:sz w:val="28"/>
          <w:szCs w:val="28"/>
        </w:rPr>
        <w:t xml:space="preserve"> высокой стабильностью определяемых метрологических характеристик.</w:t>
      </w:r>
    </w:p>
    <w:p w14:paraId="22C2FE0D" w14:textId="77777777" w:rsidR="006472BD" w:rsidRDefault="0069510B">
      <w:pPr>
        <w:keepNext/>
        <w:tabs>
          <w:tab w:val="left" w:pos="6946"/>
        </w:tabs>
        <w:suppressAutoHyphens/>
        <w:spacing w:line="360" w:lineRule="auto"/>
        <w:ind w:right="-284"/>
        <w:jc w:val="center"/>
        <w:pPrChange w:id="431" w:author="Владимир Н" w:date="2022-10-03T22:46:00Z">
          <w:pPr>
            <w:keepNext/>
            <w:tabs>
              <w:tab w:val="left" w:pos="6946"/>
            </w:tabs>
            <w:suppressAutoHyphens/>
            <w:spacing w:line="360" w:lineRule="auto"/>
            <w:ind w:right="-284"/>
            <w:jc w:val="both"/>
          </w:pPr>
        </w:pPrChange>
      </w:pPr>
      <w:r w:rsidRPr="006472BD">
        <w:rPr>
          <w:noProof/>
          <w:sz w:val="28"/>
          <w:szCs w:val="28"/>
        </w:rPr>
        <w:drawing>
          <wp:inline distT="0" distB="0" distL="0" distR="0" wp14:anchorId="3A420E2F" wp14:editId="22C461BB">
            <wp:extent cx="4545623" cy="2619423"/>
            <wp:effectExtent l="0" t="0" r="0" b="9525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43B4255B" w14:textId="2D1913D0" w:rsidR="0069510B" w:rsidRPr="00F90F60" w:rsidRDefault="006472BD" w:rsidP="00F90F60">
      <w:pPr>
        <w:pStyle w:val="afa"/>
        <w:jc w:val="both"/>
        <w:rPr>
          <w:color w:val="000000" w:themeColor="text1"/>
          <w:sz w:val="24"/>
          <w:szCs w:val="24"/>
        </w:rPr>
      </w:pPr>
      <w:r w:rsidRPr="00F90F60">
        <w:rPr>
          <w:i w:val="0"/>
          <w:iCs w:val="0"/>
          <w:color w:val="000000" w:themeColor="text1"/>
          <w:sz w:val="24"/>
          <w:szCs w:val="24"/>
        </w:rPr>
        <w:t xml:space="preserve">Рисунок 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begin"/>
      </w:r>
      <w:r w:rsidRPr="00F90F60">
        <w:rPr>
          <w:i w:val="0"/>
          <w:iCs w:val="0"/>
          <w:color w:val="000000" w:themeColor="text1"/>
          <w:sz w:val="24"/>
          <w:szCs w:val="24"/>
        </w:rPr>
        <w:instrText xml:space="preserve"> SEQ Рисунок \* ARABIC </w:instrTex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separate"/>
      </w:r>
      <w:r w:rsidR="00CF7F15">
        <w:rPr>
          <w:i w:val="0"/>
          <w:iCs w:val="0"/>
          <w:noProof/>
          <w:color w:val="000000" w:themeColor="text1"/>
          <w:sz w:val="24"/>
          <w:szCs w:val="24"/>
        </w:rPr>
        <w:t>1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end"/>
      </w:r>
      <w:r w:rsidR="00D768D9" w:rsidRPr="00F90F60">
        <w:rPr>
          <w:i w:val="0"/>
          <w:iCs w:val="0"/>
          <w:color w:val="000000" w:themeColor="text1"/>
          <w:sz w:val="24"/>
          <w:szCs w:val="24"/>
        </w:rPr>
        <w:t xml:space="preserve"> Последовательная программа проверки квалификации</w:t>
      </w:r>
    </w:p>
    <w:p w14:paraId="1FEFC0EE" w14:textId="609E7059" w:rsidR="008103D5" w:rsidRPr="006472BD" w:rsidRDefault="001A03CD" w:rsidP="007B09A3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lastRenderedPageBreak/>
        <w:t xml:space="preserve">3.3 </w:t>
      </w:r>
      <w:r w:rsidR="007B09A3" w:rsidRPr="006472BD">
        <w:rPr>
          <w:sz w:val="28"/>
          <w:szCs w:val="28"/>
        </w:rPr>
        <w:t xml:space="preserve">При реализации </w:t>
      </w:r>
      <w:r w:rsidR="0067688D" w:rsidRPr="006472BD">
        <w:rPr>
          <w:b/>
          <w:bCs/>
          <w:sz w:val="28"/>
          <w:szCs w:val="28"/>
        </w:rPr>
        <w:t xml:space="preserve">последовательной программы с возвратом </w:t>
      </w:r>
      <w:del w:id="432" w:author="Владимир Н" w:date="2022-10-03T21:31:00Z">
        <w:r w:rsidR="0067688D" w:rsidRPr="006472BD" w:rsidDel="000A3FC1">
          <w:rPr>
            <w:b/>
            <w:bCs/>
            <w:sz w:val="28"/>
            <w:szCs w:val="28"/>
          </w:rPr>
          <w:delText xml:space="preserve">образца </w:delText>
        </w:r>
        <w:r w:rsidR="00B074A3" w:rsidRPr="006472BD" w:rsidDel="000A3FC1">
          <w:rPr>
            <w:b/>
            <w:bCs/>
            <w:sz w:val="28"/>
            <w:szCs w:val="28"/>
          </w:rPr>
          <w:delText>для проверки</w:delText>
        </w:r>
      </w:del>
      <w:ins w:id="433" w:author="Владимир Н" w:date="2022-10-03T21:31:00Z">
        <w:r w:rsidR="000A3FC1">
          <w:rPr>
            <w:b/>
            <w:bCs/>
            <w:sz w:val="28"/>
            <w:szCs w:val="28"/>
          </w:rPr>
          <w:t>ОК</w:t>
        </w:r>
      </w:ins>
      <w:r w:rsidR="00B074A3" w:rsidRPr="006472BD">
        <w:rPr>
          <w:b/>
          <w:bCs/>
          <w:sz w:val="28"/>
          <w:szCs w:val="28"/>
        </w:rPr>
        <w:t xml:space="preserve"> </w:t>
      </w:r>
      <w:del w:id="434" w:author="Владимир Н" w:date="2022-10-03T21:31:00Z">
        <w:r w:rsidR="00B074A3" w:rsidRPr="006472BD" w:rsidDel="000A3FC1">
          <w:rPr>
            <w:b/>
            <w:bCs/>
            <w:sz w:val="28"/>
            <w:szCs w:val="28"/>
          </w:rPr>
          <w:delText>квалификации</w:delText>
        </w:r>
        <w:r w:rsidR="0067688D" w:rsidRPr="006472BD" w:rsidDel="000A3FC1">
          <w:rPr>
            <w:b/>
            <w:bCs/>
            <w:sz w:val="28"/>
            <w:szCs w:val="28"/>
          </w:rPr>
          <w:delText xml:space="preserve"> </w:delText>
        </w:r>
      </w:del>
      <w:r w:rsidR="0067688D" w:rsidRPr="006472BD">
        <w:rPr>
          <w:b/>
          <w:bCs/>
          <w:sz w:val="28"/>
          <w:szCs w:val="28"/>
        </w:rPr>
        <w:t>провайдеру МСИ</w:t>
      </w:r>
      <w:r w:rsidR="0067688D" w:rsidRPr="006472BD" w:rsidDel="0067688D">
        <w:rPr>
          <w:b/>
          <w:bCs/>
          <w:sz w:val="28"/>
          <w:szCs w:val="28"/>
        </w:rPr>
        <w:t xml:space="preserve"> </w:t>
      </w:r>
      <w:r w:rsidR="001C4E61" w:rsidRPr="006472BD">
        <w:rPr>
          <w:bCs/>
          <w:sz w:val="28"/>
          <w:szCs w:val="28"/>
        </w:rPr>
        <w:t>ОК</w:t>
      </w:r>
      <w:r w:rsidR="000900F8" w:rsidRPr="006472BD">
        <w:rPr>
          <w:b/>
          <w:bCs/>
          <w:sz w:val="28"/>
          <w:szCs w:val="28"/>
        </w:rPr>
        <w:t xml:space="preserve"> </w:t>
      </w:r>
      <w:r w:rsidR="000900F8" w:rsidRPr="006472BD">
        <w:rPr>
          <w:bCs/>
          <w:sz w:val="28"/>
          <w:szCs w:val="28"/>
        </w:rPr>
        <w:t>(эталон</w:t>
      </w:r>
      <w:r w:rsidR="000900F8" w:rsidRPr="006472BD">
        <w:rPr>
          <w:sz w:val="28"/>
          <w:szCs w:val="28"/>
        </w:rPr>
        <w:t xml:space="preserve">, </w:t>
      </w:r>
      <w:r w:rsidR="007B09A3" w:rsidRPr="006472BD">
        <w:rPr>
          <w:sz w:val="28"/>
          <w:szCs w:val="28"/>
        </w:rPr>
        <w:t>сличаемое средство измерений или мера</w:t>
      </w:r>
      <w:r w:rsidR="005F10B3" w:rsidRPr="006472BD">
        <w:rPr>
          <w:sz w:val="28"/>
          <w:szCs w:val="28"/>
        </w:rPr>
        <w:t>)</w:t>
      </w:r>
      <w:r w:rsidR="00A242B3" w:rsidRPr="006472BD">
        <w:rPr>
          <w:sz w:val="28"/>
          <w:szCs w:val="28"/>
        </w:rPr>
        <w:t>,</w:t>
      </w:r>
      <w:r w:rsidR="007B09A3" w:rsidRPr="006472BD">
        <w:rPr>
          <w:sz w:val="28"/>
          <w:szCs w:val="28"/>
        </w:rPr>
        <w:t xml:space="preserve"> после каждого определения метрологических характеристик с помощью эталонных средств участника</w:t>
      </w:r>
      <w:r w:rsidR="00A242B3" w:rsidRPr="006472BD">
        <w:rPr>
          <w:sz w:val="28"/>
          <w:szCs w:val="28"/>
        </w:rPr>
        <w:t>,</w:t>
      </w:r>
      <w:r w:rsidR="007B09A3" w:rsidRPr="006472BD">
        <w:rPr>
          <w:sz w:val="28"/>
          <w:szCs w:val="28"/>
        </w:rPr>
        <w:t xml:space="preserve"> возвращается к провайдеру МСИ</w:t>
      </w:r>
      <w:r w:rsidR="00A13D20">
        <w:rPr>
          <w:sz w:val="28"/>
          <w:szCs w:val="28"/>
        </w:rPr>
        <w:t xml:space="preserve"> (рисунок 2)</w:t>
      </w:r>
      <w:r w:rsidR="007B09A3" w:rsidRPr="006472BD">
        <w:rPr>
          <w:sz w:val="28"/>
          <w:szCs w:val="28"/>
        </w:rPr>
        <w:t xml:space="preserve"> для </w:t>
      </w:r>
      <w:r w:rsidR="005F10B3" w:rsidRPr="006472BD">
        <w:rPr>
          <w:sz w:val="28"/>
          <w:szCs w:val="28"/>
        </w:rPr>
        <w:t xml:space="preserve">верификации или </w:t>
      </w:r>
      <w:r w:rsidR="007B09A3" w:rsidRPr="006472BD">
        <w:rPr>
          <w:sz w:val="28"/>
          <w:szCs w:val="28"/>
        </w:rPr>
        <w:t xml:space="preserve">уточнения </w:t>
      </w:r>
      <w:r w:rsidR="005F10B3" w:rsidRPr="006472BD">
        <w:rPr>
          <w:sz w:val="28"/>
          <w:szCs w:val="28"/>
        </w:rPr>
        <w:t xml:space="preserve">(корректировки) </w:t>
      </w:r>
      <w:r w:rsidR="007B09A3" w:rsidRPr="006472BD">
        <w:rPr>
          <w:sz w:val="28"/>
          <w:szCs w:val="28"/>
        </w:rPr>
        <w:t xml:space="preserve">метрологических характеристик </w:t>
      </w:r>
      <w:r w:rsidR="001C4E61" w:rsidRPr="006472BD">
        <w:rPr>
          <w:sz w:val="28"/>
          <w:szCs w:val="28"/>
        </w:rPr>
        <w:t>ОК</w:t>
      </w:r>
      <w:r w:rsidR="005F10B3" w:rsidRPr="006472BD">
        <w:rPr>
          <w:sz w:val="28"/>
          <w:szCs w:val="28"/>
        </w:rPr>
        <w:t xml:space="preserve"> </w:t>
      </w:r>
      <w:r w:rsidR="003A0A9D" w:rsidRPr="006472BD">
        <w:rPr>
          <w:sz w:val="28"/>
          <w:szCs w:val="28"/>
        </w:rPr>
        <w:t xml:space="preserve">(случай, когда </w:t>
      </w:r>
      <w:r w:rsidR="001C4E61" w:rsidRPr="006472BD">
        <w:rPr>
          <w:sz w:val="28"/>
          <w:szCs w:val="28"/>
        </w:rPr>
        <w:t>ОК</w:t>
      </w:r>
      <w:r w:rsidR="003A0A9D" w:rsidRPr="006472BD">
        <w:rPr>
          <w:sz w:val="28"/>
          <w:szCs w:val="28"/>
        </w:rPr>
        <w:t xml:space="preserve"> в единственном экземпляре и обладает </w:t>
      </w:r>
      <w:r w:rsidR="00C67D48" w:rsidRPr="006472BD">
        <w:rPr>
          <w:sz w:val="28"/>
          <w:szCs w:val="28"/>
        </w:rPr>
        <w:t>недостаточной</w:t>
      </w:r>
      <w:r w:rsidR="003A0A9D" w:rsidRPr="006472BD">
        <w:rPr>
          <w:sz w:val="28"/>
          <w:szCs w:val="28"/>
        </w:rPr>
        <w:t xml:space="preserve"> стабильностью определяемых метрологических характеристик)</w:t>
      </w:r>
      <w:r w:rsidR="007B09A3" w:rsidRPr="006472BD">
        <w:rPr>
          <w:sz w:val="28"/>
          <w:szCs w:val="28"/>
        </w:rPr>
        <w:t>.</w:t>
      </w:r>
    </w:p>
    <w:p w14:paraId="4325F2F4" w14:textId="72466E7E" w:rsidR="007B09A3" w:rsidRPr="006472BD" w:rsidRDefault="008103D5" w:rsidP="007B09A3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b/>
          <w:bCs/>
          <w:sz w:val="28"/>
          <w:szCs w:val="28"/>
        </w:rPr>
        <w:t>Примечание:</w:t>
      </w:r>
      <w:r w:rsidR="00046C0B" w:rsidRPr="006472BD">
        <w:rPr>
          <w:b/>
          <w:bCs/>
          <w:sz w:val="28"/>
          <w:szCs w:val="28"/>
        </w:rPr>
        <w:t xml:space="preserve"> </w:t>
      </w:r>
      <w:r w:rsidR="00B23151" w:rsidRPr="006472BD">
        <w:rPr>
          <w:sz w:val="28"/>
          <w:szCs w:val="28"/>
        </w:rPr>
        <w:t>В случае, если</w:t>
      </w:r>
      <w:r w:rsidR="000C221C" w:rsidRPr="006472BD">
        <w:rPr>
          <w:sz w:val="28"/>
          <w:szCs w:val="28"/>
        </w:rPr>
        <w:t xml:space="preserve"> метрологические характеристики </w:t>
      </w:r>
      <w:r w:rsidR="001C4E61" w:rsidRPr="006472BD">
        <w:rPr>
          <w:sz w:val="28"/>
          <w:szCs w:val="28"/>
        </w:rPr>
        <w:t>ОК</w:t>
      </w:r>
      <w:r w:rsidR="00962222" w:rsidRPr="006472BD">
        <w:rPr>
          <w:sz w:val="28"/>
          <w:szCs w:val="28"/>
        </w:rPr>
        <w:t xml:space="preserve"> достаточно стабильны, </w:t>
      </w:r>
      <w:r w:rsidRPr="006472BD">
        <w:rPr>
          <w:sz w:val="28"/>
          <w:szCs w:val="28"/>
        </w:rPr>
        <w:t xml:space="preserve">а также при большом количестве и удаленности участников, </w:t>
      </w:r>
      <w:r w:rsidR="00495BA4" w:rsidRPr="006472BD">
        <w:rPr>
          <w:sz w:val="28"/>
          <w:szCs w:val="28"/>
        </w:rPr>
        <w:t>возвра</w:t>
      </w:r>
      <w:r w:rsidRPr="006472BD">
        <w:rPr>
          <w:sz w:val="28"/>
          <w:szCs w:val="28"/>
        </w:rPr>
        <w:t>щать образец провайдеру</w:t>
      </w:r>
      <w:r w:rsidR="00C57713" w:rsidRPr="006472BD">
        <w:rPr>
          <w:sz w:val="28"/>
          <w:szCs w:val="28"/>
        </w:rPr>
        <w:t xml:space="preserve"> МСИ</w:t>
      </w:r>
      <w:r w:rsidRPr="006472BD">
        <w:rPr>
          <w:sz w:val="28"/>
          <w:szCs w:val="28"/>
        </w:rPr>
        <w:t xml:space="preserve"> допускается после </w:t>
      </w:r>
      <w:r w:rsidR="00046C0B" w:rsidRPr="006472BD">
        <w:rPr>
          <w:sz w:val="28"/>
          <w:szCs w:val="28"/>
        </w:rPr>
        <w:t xml:space="preserve">проведения </w:t>
      </w:r>
      <w:r w:rsidRPr="006472BD">
        <w:rPr>
          <w:sz w:val="28"/>
          <w:szCs w:val="28"/>
        </w:rPr>
        <w:t xml:space="preserve">сличений </w:t>
      </w:r>
      <w:r w:rsidR="00046C0B" w:rsidRPr="006472BD">
        <w:rPr>
          <w:sz w:val="28"/>
          <w:szCs w:val="28"/>
        </w:rPr>
        <w:t>несколькими участниками</w:t>
      </w:r>
      <w:r w:rsidR="005F10B3" w:rsidRPr="006472BD">
        <w:rPr>
          <w:sz w:val="28"/>
          <w:szCs w:val="28"/>
        </w:rPr>
        <w:t xml:space="preserve"> (при условии возможности оперативного контроля провайдером </w:t>
      </w:r>
      <w:ins w:id="435" w:author="Владимир Н" w:date="2022-10-03T14:56:00Z">
        <w:r w:rsidR="000A40F6">
          <w:rPr>
            <w:sz w:val="28"/>
            <w:szCs w:val="28"/>
          </w:rPr>
          <w:t xml:space="preserve">МСИ </w:t>
        </w:r>
      </w:ins>
      <w:r w:rsidR="005F10B3" w:rsidRPr="006472BD">
        <w:rPr>
          <w:sz w:val="28"/>
          <w:szCs w:val="28"/>
        </w:rPr>
        <w:t>результатов каждого предыдущего участника)</w:t>
      </w:r>
      <w:r w:rsidR="00046C0B" w:rsidRPr="006472BD">
        <w:rPr>
          <w:sz w:val="28"/>
          <w:szCs w:val="28"/>
        </w:rPr>
        <w:t xml:space="preserve">. </w:t>
      </w:r>
      <w:r w:rsidR="00B23151" w:rsidRPr="006472BD">
        <w:rPr>
          <w:sz w:val="28"/>
          <w:szCs w:val="28"/>
        </w:rPr>
        <w:t>П</w:t>
      </w:r>
      <w:r w:rsidR="00046C0B" w:rsidRPr="006472BD">
        <w:rPr>
          <w:sz w:val="28"/>
          <w:szCs w:val="28"/>
        </w:rPr>
        <w:t>ровайдеру</w:t>
      </w:r>
      <w:r w:rsidR="00B23151" w:rsidRPr="006472BD">
        <w:rPr>
          <w:sz w:val="28"/>
          <w:szCs w:val="28"/>
        </w:rPr>
        <w:t xml:space="preserve"> МСИ</w:t>
      </w:r>
      <w:r w:rsidR="00046C0B" w:rsidRPr="006472BD">
        <w:rPr>
          <w:sz w:val="28"/>
          <w:szCs w:val="28"/>
        </w:rPr>
        <w:t xml:space="preserve"> необходимо отслеживать наличие значимого тренда</w:t>
      </w:r>
      <w:r w:rsidR="00B23151" w:rsidRPr="006472BD">
        <w:rPr>
          <w:sz w:val="28"/>
          <w:szCs w:val="28"/>
        </w:rPr>
        <w:t xml:space="preserve"> в результатах</w:t>
      </w:r>
      <w:r w:rsidR="00046C0B" w:rsidRPr="006472BD">
        <w:rPr>
          <w:sz w:val="28"/>
          <w:szCs w:val="28"/>
        </w:rPr>
        <w:t xml:space="preserve"> участников</w:t>
      </w:r>
      <w:r w:rsidR="00A23558" w:rsidRPr="006472BD">
        <w:rPr>
          <w:sz w:val="28"/>
          <w:szCs w:val="28"/>
        </w:rPr>
        <w:t>,</w:t>
      </w:r>
      <w:r w:rsidR="00046C0B" w:rsidRPr="006472BD">
        <w:rPr>
          <w:sz w:val="28"/>
          <w:szCs w:val="28"/>
        </w:rPr>
        <w:t xml:space="preserve"> и при получении </w:t>
      </w:r>
      <w:r w:rsidR="00B23151" w:rsidRPr="006472BD">
        <w:rPr>
          <w:sz w:val="28"/>
          <w:szCs w:val="28"/>
        </w:rPr>
        <w:t>участником результата,</w:t>
      </w:r>
      <w:r w:rsidR="006B6E54" w:rsidRPr="006472BD">
        <w:rPr>
          <w:sz w:val="28"/>
          <w:szCs w:val="28"/>
        </w:rPr>
        <w:t xml:space="preserve"> существенно отличающихся от </w:t>
      </w:r>
      <w:del w:id="436" w:author="Владимир Н" w:date="2022-10-03T15:01:00Z">
        <w:r w:rsidR="008B246A" w:rsidRPr="006472BD" w:rsidDel="001D7B58">
          <w:rPr>
            <w:sz w:val="28"/>
            <w:szCs w:val="28"/>
          </w:rPr>
          <w:delText xml:space="preserve">опорного </w:delText>
        </w:r>
      </w:del>
      <w:ins w:id="437" w:author="Владимир Н" w:date="2022-10-03T15:01:00Z">
        <w:r w:rsidR="001D7B58">
          <w:rPr>
            <w:sz w:val="28"/>
            <w:szCs w:val="28"/>
          </w:rPr>
          <w:t>прип</w:t>
        </w:r>
      </w:ins>
      <w:ins w:id="438" w:author="Владимир Н" w:date="2022-10-03T15:02:00Z">
        <w:r w:rsidR="001D7B58">
          <w:rPr>
            <w:sz w:val="28"/>
            <w:szCs w:val="28"/>
          </w:rPr>
          <w:t>исанного</w:t>
        </w:r>
      </w:ins>
      <w:ins w:id="439" w:author="Владимир Н" w:date="2022-10-03T15:01:00Z">
        <w:r w:rsidR="001D7B58" w:rsidRPr="006472BD">
          <w:rPr>
            <w:sz w:val="28"/>
            <w:szCs w:val="28"/>
          </w:rPr>
          <w:t xml:space="preserve"> </w:t>
        </w:r>
      </w:ins>
      <w:r w:rsidR="006B6E54" w:rsidRPr="006472BD">
        <w:rPr>
          <w:sz w:val="28"/>
          <w:szCs w:val="28"/>
        </w:rPr>
        <w:t>значения, необходимо досрочно вернуть образец Провайдеру</w:t>
      </w:r>
      <w:r w:rsidR="00B23151" w:rsidRPr="006472BD">
        <w:rPr>
          <w:sz w:val="28"/>
          <w:szCs w:val="28"/>
        </w:rPr>
        <w:t xml:space="preserve"> МСИ</w:t>
      </w:r>
      <w:r w:rsidR="00A242B3" w:rsidRPr="006472BD">
        <w:rPr>
          <w:sz w:val="28"/>
          <w:szCs w:val="28"/>
        </w:rPr>
        <w:t>,</w:t>
      </w:r>
      <w:r w:rsidR="006B6E54" w:rsidRPr="006472BD">
        <w:rPr>
          <w:sz w:val="28"/>
          <w:szCs w:val="28"/>
        </w:rPr>
        <w:t xml:space="preserve"> для уточнения метрологических характеристик </w:t>
      </w:r>
      <w:r w:rsidR="001C4E61" w:rsidRPr="006472BD">
        <w:rPr>
          <w:sz w:val="28"/>
          <w:szCs w:val="28"/>
        </w:rPr>
        <w:t>ОК</w:t>
      </w:r>
      <w:r w:rsidR="006B6E54" w:rsidRPr="006472BD">
        <w:rPr>
          <w:sz w:val="28"/>
          <w:szCs w:val="28"/>
        </w:rPr>
        <w:t>.</w:t>
      </w:r>
      <w:r w:rsidR="00B23151" w:rsidRPr="006472BD">
        <w:rPr>
          <w:sz w:val="28"/>
          <w:szCs w:val="28"/>
        </w:rPr>
        <w:t xml:space="preserve"> </w:t>
      </w:r>
    </w:p>
    <w:p w14:paraId="4EF49C8E" w14:textId="77777777" w:rsidR="00D768D9" w:rsidRDefault="00E25B00" w:rsidP="00F90F60">
      <w:pPr>
        <w:keepNext/>
        <w:suppressAutoHyphens/>
        <w:spacing w:line="360" w:lineRule="auto"/>
        <w:ind w:right="-284"/>
        <w:jc w:val="both"/>
      </w:pPr>
      <w:r w:rsidRPr="006472BD">
        <w:rPr>
          <w:noProof/>
          <w:sz w:val="28"/>
          <w:szCs w:val="28"/>
        </w:rPr>
        <w:drawing>
          <wp:inline distT="0" distB="0" distL="0" distR="0" wp14:anchorId="3967EC2E" wp14:editId="73FFEC58">
            <wp:extent cx="5591908" cy="3382352"/>
            <wp:effectExtent l="0" t="0" r="0" b="8890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33A2549B" w14:textId="15313EE8" w:rsidR="00FA1C6E" w:rsidRPr="00F90F60" w:rsidRDefault="00D768D9" w:rsidP="00F90F60">
      <w:pPr>
        <w:pStyle w:val="afa"/>
        <w:jc w:val="both"/>
        <w:rPr>
          <w:color w:val="000000" w:themeColor="text1"/>
          <w:sz w:val="24"/>
          <w:szCs w:val="24"/>
        </w:rPr>
      </w:pPr>
      <w:r w:rsidRPr="00F90F60">
        <w:rPr>
          <w:i w:val="0"/>
          <w:iCs w:val="0"/>
          <w:color w:val="000000" w:themeColor="text1"/>
          <w:sz w:val="24"/>
          <w:szCs w:val="24"/>
        </w:rPr>
        <w:t xml:space="preserve">Рисунок 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begin"/>
      </w:r>
      <w:r w:rsidRPr="00F90F60">
        <w:rPr>
          <w:i w:val="0"/>
          <w:iCs w:val="0"/>
          <w:color w:val="000000" w:themeColor="text1"/>
          <w:sz w:val="24"/>
          <w:szCs w:val="24"/>
        </w:rPr>
        <w:instrText xml:space="preserve"> SEQ Рисунок \* ARABIC </w:instrTex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separate"/>
      </w:r>
      <w:r w:rsidR="00CF7F15">
        <w:rPr>
          <w:i w:val="0"/>
          <w:iCs w:val="0"/>
          <w:noProof/>
          <w:color w:val="000000" w:themeColor="text1"/>
          <w:sz w:val="24"/>
          <w:szCs w:val="24"/>
        </w:rPr>
        <w:t>2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end"/>
      </w:r>
      <w:r w:rsidRPr="00F90F60">
        <w:rPr>
          <w:i w:val="0"/>
          <w:iCs w:val="0"/>
          <w:color w:val="000000" w:themeColor="text1"/>
          <w:sz w:val="24"/>
          <w:szCs w:val="24"/>
        </w:rPr>
        <w:t xml:space="preserve"> </w:t>
      </w:r>
      <w:r w:rsidR="00A13D20">
        <w:rPr>
          <w:i w:val="0"/>
          <w:iCs w:val="0"/>
          <w:color w:val="000000" w:themeColor="text1"/>
          <w:sz w:val="24"/>
          <w:szCs w:val="24"/>
        </w:rPr>
        <w:t>П</w:t>
      </w:r>
      <w:r w:rsidR="00A13D20" w:rsidRPr="00F90F60">
        <w:rPr>
          <w:i w:val="0"/>
          <w:iCs w:val="0"/>
          <w:color w:val="000000" w:themeColor="text1"/>
          <w:sz w:val="24"/>
          <w:szCs w:val="24"/>
        </w:rPr>
        <w:t>оследовательн</w:t>
      </w:r>
      <w:r w:rsidR="00A13D20">
        <w:rPr>
          <w:i w:val="0"/>
          <w:iCs w:val="0"/>
          <w:color w:val="000000" w:themeColor="text1"/>
          <w:sz w:val="24"/>
          <w:szCs w:val="24"/>
        </w:rPr>
        <w:t>ая</w:t>
      </w:r>
      <w:r w:rsidR="00A13D20" w:rsidRPr="00F90F60">
        <w:rPr>
          <w:i w:val="0"/>
          <w:iCs w:val="0"/>
          <w:color w:val="000000" w:themeColor="text1"/>
          <w:sz w:val="24"/>
          <w:szCs w:val="24"/>
        </w:rPr>
        <w:t xml:space="preserve"> программ</w:t>
      </w:r>
      <w:r w:rsidR="00A13D20">
        <w:rPr>
          <w:i w:val="0"/>
          <w:iCs w:val="0"/>
          <w:color w:val="000000" w:themeColor="text1"/>
          <w:sz w:val="24"/>
          <w:szCs w:val="24"/>
        </w:rPr>
        <w:t>а</w:t>
      </w:r>
      <w:r w:rsidR="00A13D20" w:rsidRPr="00F90F60">
        <w:rPr>
          <w:i w:val="0"/>
          <w:iCs w:val="0"/>
          <w:color w:val="000000" w:themeColor="text1"/>
          <w:sz w:val="24"/>
          <w:szCs w:val="24"/>
        </w:rPr>
        <w:t xml:space="preserve"> с возвратом образца</w:t>
      </w:r>
      <w:r w:rsidR="00A13D20">
        <w:rPr>
          <w:i w:val="0"/>
          <w:iCs w:val="0"/>
          <w:color w:val="000000" w:themeColor="text1"/>
          <w:sz w:val="24"/>
          <w:szCs w:val="24"/>
        </w:rPr>
        <w:t xml:space="preserve"> провайдеру МСИ</w:t>
      </w:r>
    </w:p>
    <w:p w14:paraId="47C0C19C" w14:textId="49571645" w:rsidR="00607711" w:rsidRPr="00F90F60" w:rsidRDefault="006D3A19" w:rsidP="00F90F60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F90F60">
        <w:rPr>
          <w:sz w:val="28"/>
          <w:szCs w:val="28"/>
        </w:rPr>
        <w:lastRenderedPageBreak/>
        <w:t xml:space="preserve">3.4 </w:t>
      </w:r>
      <w:r w:rsidR="007B09A3" w:rsidRPr="00F90F60">
        <w:rPr>
          <w:b/>
          <w:bCs/>
          <w:sz w:val="28"/>
          <w:szCs w:val="28"/>
        </w:rPr>
        <w:t>Выездн</w:t>
      </w:r>
      <w:r w:rsidR="000448A4" w:rsidRPr="00F90F60">
        <w:rPr>
          <w:b/>
          <w:bCs/>
          <w:sz w:val="28"/>
          <w:szCs w:val="28"/>
        </w:rPr>
        <w:t>ая программа</w:t>
      </w:r>
      <w:r w:rsidR="000448A4" w:rsidRPr="00F90F60">
        <w:rPr>
          <w:sz w:val="28"/>
          <w:szCs w:val="28"/>
        </w:rPr>
        <w:t xml:space="preserve"> </w:t>
      </w:r>
      <w:r w:rsidR="007B09A3" w:rsidRPr="00F90F60">
        <w:rPr>
          <w:sz w:val="28"/>
          <w:szCs w:val="28"/>
        </w:rPr>
        <w:t>мо</w:t>
      </w:r>
      <w:r w:rsidR="000448A4" w:rsidRPr="00F90F60">
        <w:rPr>
          <w:sz w:val="28"/>
          <w:szCs w:val="28"/>
        </w:rPr>
        <w:t xml:space="preserve">жет </w:t>
      </w:r>
      <w:r w:rsidR="007B09A3" w:rsidRPr="00F90F60">
        <w:rPr>
          <w:sz w:val="28"/>
          <w:szCs w:val="28"/>
        </w:rPr>
        <w:t>быть проведен</w:t>
      </w:r>
      <w:r w:rsidR="000448A4" w:rsidRPr="00F90F60">
        <w:rPr>
          <w:sz w:val="28"/>
          <w:szCs w:val="28"/>
        </w:rPr>
        <w:t>а</w:t>
      </w:r>
      <w:r w:rsidR="00A242B3" w:rsidRPr="00F90F60">
        <w:rPr>
          <w:sz w:val="28"/>
          <w:szCs w:val="28"/>
        </w:rPr>
        <w:t xml:space="preserve"> в одном месте</w:t>
      </w:r>
      <w:r w:rsidR="007B09A3" w:rsidRPr="00F90F60">
        <w:rPr>
          <w:sz w:val="28"/>
          <w:szCs w:val="28"/>
        </w:rPr>
        <w:t xml:space="preserve"> на территории пр</w:t>
      </w:r>
      <w:r w:rsidR="00AF2C36" w:rsidRPr="00F90F60">
        <w:rPr>
          <w:sz w:val="28"/>
          <w:szCs w:val="28"/>
        </w:rPr>
        <w:t>о</w:t>
      </w:r>
      <w:r w:rsidR="007B09A3" w:rsidRPr="00F90F60">
        <w:rPr>
          <w:sz w:val="28"/>
          <w:szCs w:val="28"/>
        </w:rPr>
        <w:t>вайдера МСИ</w:t>
      </w:r>
      <w:r w:rsidR="007E25E9" w:rsidRPr="00F90F60">
        <w:rPr>
          <w:sz w:val="28"/>
          <w:szCs w:val="28"/>
        </w:rPr>
        <w:t xml:space="preserve"> (случай</w:t>
      </w:r>
      <w:r w:rsidR="007B09A3" w:rsidRPr="00F90F60">
        <w:rPr>
          <w:sz w:val="28"/>
          <w:szCs w:val="28"/>
        </w:rPr>
        <w:t xml:space="preserve">, </w:t>
      </w:r>
      <w:r w:rsidR="007E25E9" w:rsidRPr="00F90F60">
        <w:rPr>
          <w:sz w:val="28"/>
          <w:szCs w:val="28"/>
        </w:rPr>
        <w:t>когда</w:t>
      </w:r>
      <w:r w:rsidR="007B09A3" w:rsidRPr="00F90F60">
        <w:rPr>
          <w:sz w:val="28"/>
          <w:szCs w:val="28"/>
        </w:rPr>
        <w:t xml:space="preserve"> </w:t>
      </w:r>
      <w:r w:rsidR="001C4E61" w:rsidRPr="006472BD">
        <w:rPr>
          <w:sz w:val="28"/>
          <w:szCs w:val="28"/>
        </w:rPr>
        <w:t>ОК</w:t>
      </w:r>
      <w:r w:rsidR="009C5457" w:rsidRPr="00F90F60">
        <w:rPr>
          <w:sz w:val="28"/>
          <w:szCs w:val="28"/>
        </w:rPr>
        <w:t xml:space="preserve"> </w:t>
      </w:r>
      <w:r w:rsidR="007B09A3" w:rsidRPr="00F90F60">
        <w:rPr>
          <w:sz w:val="28"/>
          <w:szCs w:val="28"/>
        </w:rPr>
        <w:t xml:space="preserve">является нетранспортабельным или имеются другие </w:t>
      </w:r>
      <w:r w:rsidR="00AF2C36" w:rsidRPr="00F90F60">
        <w:rPr>
          <w:sz w:val="28"/>
          <w:szCs w:val="28"/>
        </w:rPr>
        <w:t>обоснованные случаи, где такая реализация становится более целесообразной</w:t>
      </w:r>
      <w:r w:rsidR="007E25E9" w:rsidRPr="00F90F60">
        <w:rPr>
          <w:sz w:val="28"/>
          <w:szCs w:val="28"/>
        </w:rPr>
        <w:t>)</w:t>
      </w:r>
      <w:r w:rsidR="00AF2C36" w:rsidRPr="00F90F60">
        <w:rPr>
          <w:sz w:val="28"/>
          <w:szCs w:val="28"/>
        </w:rPr>
        <w:t>.</w:t>
      </w:r>
      <w:r w:rsidR="00296362" w:rsidRPr="00F90F60">
        <w:rPr>
          <w:sz w:val="28"/>
          <w:szCs w:val="28"/>
        </w:rPr>
        <w:t xml:space="preserve"> При проведении выездной программы</w:t>
      </w:r>
      <w:r w:rsidR="00A242B3" w:rsidRPr="00F90F60">
        <w:rPr>
          <w:sz w:val="28"/>
          <w:szCs w:val="28"/>
        </w:rPr>
        <w:t>,</w:t>
      </w:r>
      <w:r w:rsidR="00296362" w:rsidRPr="00F90F60">
        <w:rPr>
          <w:sz w:val="28"/>
          <w:szCs w:val="28"/>
        </w:rPr>
        <w:t xml:space="preserve"> </w:t>
      </w:r>
      <w:r w:rsidR="00607711" w:rsidRPr="00F90F60">
        <w:rPr>
          <w:sz w:val="28"/>
          <w:szCs w:val="28"/>
        </w:rPr>
        <w:t xml:space="preserve">провайдеру МСИ следует предпринять дополнительные меры, связанные </w:t>
      </w:r>
      <w:r w:rsidR="00A242B3" w:rsidRPr="00F90F60">
        <w:rPr>
          <w:sz w:val="28"/>
          <w:szCs w:val="28"/>
        </w:rPr>
        <w:t xml:space="preserve">с </w:t>
      </w:r>
      <w:r w:rsidR="0042634D" w:rsidRPr="00F90F60">
        <w:rPr>
          <w:sz w:val="28"/>
          <w:szCs w:val="28"/>
        </w:rPr>
        <w:t xml:space="preserve">предотвращением </w:t>
      </w:r>
      <w:r w:rsidR="00A242B3" w:rsidRPr="00F90F60">
        <w:rPr>
          <w:sz w:val="28"/>
          <w:szCs w:val="28"/>
        </w:rPr>
        <w:t>сговор</w:t>
      </w:r>
      <w:r w:rsidR="0042634D" w:rsidRPr="00F90F60">
        <w:rPr>
          <w:sz w:val="28"/>
          <w:szCs w:val="28"/>
        </w:rPr>
        <w:t>а</w:t>
      </w:r>
      <w:r w:rsidR="00A5321F" w:rsidRPr="00F90F60">
        <w:rPr>
          <w:sz w:val="28"/>
          <w:szCs w:val="28"/>
        </w:rPr>
        <w:t xml:space="preserve"> между участниками или фальсификации результатов. До начал</w:t>
      </w:r>
      <w:r w:rsidR="001B61B0" w:rsidRPr="00F90F60">
        <w:rPr>
          <w:sz w:val="28"/>
          <w:szCs w:val="28"/>
        </w:rPr>
        <w:t>а</w:t>
      </w:r>
      <w:r w:rsidR="00A5321F" w:rsidRPr="00F90F60">
        <w:rPr>
          <w:sz w:val="28"/>
          <w:szCs w:val="28"/>
        </w:rPr>
        <w:t xml:space="preserve"> реализации программы</w:t>
      </w:r>
      <w:r w:rsidR="00A242B3" w:rsidRPr="00F90F60">
        <w:rPr>
          <w:sz w:val="28"/>
          <w:szCs w:val="28"/>
        </w:rPr>
        <w:t>,</w:t>
      </w:r>
      <w:r w:rsidR="00A5321F" w:rsidRPr="00F90F60">
        <w:rPr>
          <w:sz w:val="28"/>
          <w:szCs w:val="28"/>
        </w:rPr>
        <w:t xml:space="preserve"> рекомендуется подготовить календарный план проведения </w:t>
      </w:r>
      <w:r w:rsidR="00B53040" w:rsidRPr="00F90F60">
        <w:rPr>
          <w:sz w:val="28"/>
          <w:szCs w:val="28"/>
        </w:rPr>
        <w:t xml:space="preserve">измерений </w:t>
      </w:r>
      <w:r w:rsidR="00A5321F" w:rsidRPr="00F90F60">
        <w:rPr>
          <w:sz w:val="28"/>
          <w:szCs w:val="28"/>
        </w:rPr>
        <w:t>участниками и</w:t>
      </w:r>
      <w:r w:rsidR="001B61B0" w:rsidRPr="00F90F60">
        <w:rPr>
          <w:sz w:val="28"/>
          <w:szCs w:val="28"/>
        </w:rPr>
        <w:t xml:space="preserve"> индивидуально</w:t>
      </w:r>
      <w:r w:rsidR="00A5321F" w:rsidRPr="00F90F60">
        <w:rPr>
          <w:sz w:val="28"/>
          <w:szCs w:val="28"/>
        </w:rPr>
        <w:t xml:space="preserve"> сообщить участникам даты и время </w:t>
      </w:r>
      <w:r w:rsidR="001B61B0" w:rsidRPr="00F90F60">
        <w:rPr>
          <w:sz w:val="28"/>
          <w:szCs w:val="28"/>
        </w:rPr>
        <w:t>посещения. Также следует предусмотреть запас времени</w:t>
      </w:r>
      <w:r w:rsidR="00407798" w:rsidRPr="00F90F60">
        <w:rPr>
          <w:sz w:val="28"/>
          <w:szCs w:val="28"/>
        </w:rPr>
        <w:t xml:space="preserve"> между </w:t>
      </w:r>
      <w:r w:rsidR="00BC0BA4" w:rsidRPr="00F90F60">
        <w:rPr>
          <w:sz w:val="28"/>
          <w:szCs w:val="28"/>
        </w:rPr>
        <w:t>измерениями</w:t>
      </w:r>
      <w:r w:rsidR="009100E7" w:rsidRPr="00F90F60">
        <w:rPr>
          <w:sz w:val="28"/>
          <w:szCs w:val="28"/>
        </w:rPr>
        <w:t xml:space="preserve"> разных</w:t>
      </w:r>
      <w:r w:rsidR="00BC0BA4" w:rsidRPr="00F90F60">
        <w:rPr>
          <w:sz w:val="28"/>
          <w:szCs w:val="28"/>
        </w:rPr>
        <w:t xml:space="preserve"> участников</w:t>
      </w:r>
      <w:r w:rsidR="001B61B0" w:rsidRPr="00F90F60">
        <w:rPr>
          <w:sz w:val="28"/>
          <w:szCs w:val="28"/>
        </w:rPr>
        <w:t xml:space="preserve">, для ситуаций, связанных с задержками </w:t>
      </w:r>
      <w:r w:rsidR="00407798" w:rsidRPr="00F90F60">
        <w:rPr>
          <w:sz w:val="28"/>
          <w:szCs w:val="28"/>
        </w:rPr>
        <w:t>участников, повторными калибровками или необходимостью провайдера МСИ</w:t>
      </w:r>
      <w:r w:rsidR="008A5A95" w:rsidRPr="00F90F60">
        <w:rPr>
          <w:sz w:val="28"/>
          <w:szCs w:val="28"/>
        </w:rPr>
        <w:t xml:space="preserve"> </w:t>
      </w:r>
      <w:r w:rsidR="00407798" w:rsidRPr="00F90F60">
        <w:rPr>
          <w:sz w:val="28"/>
          <w:szCs w:val="28"/>
        </w:rPr>
        <w:t>уточнить метрологические характеристик</w:t>
      </w:r>
      <w:r w:rsidR="008A5A95" w:rsidRPr="00F90F60">
        <w:rPr>
          <w:sz w:val="28"/>
          <w:szCs w:val="28"/>
        </w:rPr>
        <w:t>и</w:t>
      </w:r>
      <w:r w:rsidR="00407798" w:rsidRPr="00F90F60">
        <w:rPr>
          <w:sz w:val="28"/>
          <w:szCs w:val="28"/>
        </w:rPr>
        <w:t xml:space="preserve"> </w:t>
      </w:r>
      <w:r w:rsidR="001C4E61" w:rsidRPr="006472BD">
        <w:rPr>
          <w:sz w:val="28"/>
          <w:szCs w:val="28"/>
        </w:rPr>
        <w:t>ОК</w:t>
      </w:r>
      <w:r w:rsidR="008A5A95" w:rsidRPr="00F90F60">
        <w:rPr>
          <w:sz w:val="28"/>
          <w:szCs w:val="28"/>
        </w:rPr>
        <w:t>.</w:t>
      </w:r>
    </w:p>
    <w:p w14:paraId="4C895FC5" w14:textId="77777777" w:rsidR="00C963B3" w:rsidRPr="006472BD" w:rsidRDefault="00C963B3" w:rsidP="00F90F60">
      <w:pPr>
        <w:suppressAutoHyphens/>
        <w:spacing w:line="360" w:lineRule="auto"/>
        <w:ind w:right="-284" w:firstLine="709"/>
        <w:jc w:val="both"/>
      </w:pPr>
      <w:r w:rsidRPr="00F90F60">
        <w:rPr>
          <w:b/>
          <w:bCs/>
          <w:sz w:val="28"/>
          <w:szCs w:val="28"/>
        </w:rPr>
        <w:t>Примечание</w:t>
      </w:r>
      <w:r w:rsidRPr="00F90F60">
        <w:rPr>
          <w:sz w:val="28"/>
          <w:szCs w:val="28"/>
        </w:rPr>
        <w:t xml:space="preserve">: Согласно ГОСТ ISO/IEC 17043-2013 программы 3.2 – 3.4 являются частными случаями общего понятия введенного для последовательной программы сличения. </w:t>
      </w:r>
    </w:p>
    <w:p w14:paraId="045A3728" w14:textId="3C1AE37B" w:rsidR="00C963B3" w:rsidRDefault="00C963B3" w:rsidP="00C963B3">
      <w:pPr>
        <w:pStyle w:val="ab"/>
        <w:spacing w:line="360" w:lineRule="auto"/>
        <w:ind w:left="1347" w:right="-284"/>
        <w:jc w:val="both"/>
        <w:rPr>
          <w:ins w:id="440" w:author="Владимир Н" w:date="2022-10-03T22:46:00Z"/>
          <w:sz w:val="28"/>
          <w:szCs w:val="28"/>
        </w:rPr>
      </w:pPr>
    </w:p>
    <w:p w14:paraId="6E95B4BB" w14:textId="24AAC7C7" w:rsidR="00555878" w:rsidRDefault="00555878" w:rsidP="00C963B3">
      <w:pPr>
        <w:pStyle w:val="ab"/>
        <w:spacing w:line="360" w:lineRule="auto"/>
        <w:ind w:left="1347" w:right="-284"/>
        <w:jc w:val="both"/>
        <w:rPr>
          <w:ins w:id="441" w:author="Владимир Н" w:date="2022-10-03T22:46:00Z"/>
          <w:sz w:val="28"/>
          <w:szCs w:val="28"/>
        </w:rPr>
      </w:pPr>
    </w:p>
    <w:p w14:paraId="46BEEBE5" w14:textId="68729FB0" w:rsidR="00555878" w:rsidRDefault="00555878" w:rsidP="00C963B3">
      <w:pPr>
        <w:pStyle w:val="ab"/>
        <w:spacing w:line="360" w:lineRule="auto"/>
        <w:ind w:left="1347" w:right="-284"/>
        <w:jc w:val="both"/>
        <w:rPr>
          <w:ins w:id="442" w:author="Владимир Н" w:date="2022-10-03T22:46:00Z"/>
          <w:sz w:val="28"/>
          <w:szCs w:val="28"/>
        </w:rPr>
      </w:pPr>
    </w:p>
    <w:p w14:paraId="106505C5" w14:textId="3B9FDE95" w:rsidR="00555878" w:rsidRDefault="00555878" w:rsidP="00C963B3">
      <w:pPr>
        <w:pStyle w:val="ab"/>
        <w:spacing w:line="360" w:lineRule="auto"/>
        <w:ind w:left="1347" w:right="-284"/>
        <w:jc w:val="both"/>
        <w:rPr>
          <w:ins w:id="443" w:author="Владимир Н" w:date="2022-10-03T22:46:00Z"/>
          <w:sz w:val="28"/>
          <w:szCs w:val="28"/>
        </w:rPr>
      </w:pPr>
    </w:p>
    <w:p w14:paraId="7F2ABF95" w14:textId="2604C5F2" w:rsidR="00555878" w:rsidRDefault="00555878" w:rsidP="00C963B3">
      <w:pPr>
        <w:pStyle w:val="ab"/>
        <w:spacing w:line="360" w:lineRule="auto"/>
        <w:ind w:left="1347" w:right="-284"/>
        <w:jc w:val="both"/>
        <w:rPr>
          <w:ins w:id="444" w:author="Владимир Н" w:date="2022-10-03T22:46:00Z"/>
          <w:sz w:val="28"/>
          <w:szCs w:val="28"/>
        </w:rPr>
      </w:pPr>
    </w:p>
    <w:p w14:paraId="202A907C" w14:textId="219A80E0" w:rsidR="00555878" w:rsidRDefault="00555878" w:rsidP="00C963B3">
      <w:pPr>
        <w:pStyle w:val="ab"/>
        <w:spacing w:line="360" w:lineRule="auto"/>
        <w:ind w:left="1347" w:right="-284"/>
        <w:jc w:val="both"/>
        <w:rPr>
          <w:ins w:id="445" w:author="Владимир Н" w:date="2022-10-03T22:46:00Z"/>
          <w:sz w:val="28"/>
          <w:szCs w:val="28"/>
        </w:rPr>
      </w:pPr>
    </w:p>
    <w:p w14:paraId="3F4EC6A6" w14:textId="46261112" w:rsidR="00555878" w:rsidRDefault="00555878" w:rsidP="00C963B3">
      <w:pPr>
        <w:pStyle w:val="ab"/>
        <w:spacing w:line="360" w:lineRule="auto"/>
        <w:ind w:left="1347" w:right="-284"/>
        <w:jc w:val="both"/>
        <w:rPr>
          <w:ins w:id="446" w:author="Владимир Н" w:date="2022-10-03T22:46:00Z"/>
          <w:sz w:val="28"/>
          <w:szCs w:val="28"/>
        </w:rPr>
      </w:pPr>
    </w:p>
    <w:p w14:paraId="3D69B675" w14:textId="441EDCBE" w:rsidR="00555878" w:rsidRDefault="00555878" w:rsidP="00C963B3">
      <w:pPr>
        <w:pStyle w:val="ab"/>
        <w:spacing w:line="360" w:lineRule="auto"/>
        <w:ind w:left="1347" w:right="-284"/>
        <w:jc w:val="both"/>
        <w:rPr>
          <w:ins w:id="447" w:author="Владимир Н" w:date="2022-10-03T22:46:00Z"/>
          <w:sz w:val="28"/>
          <w:szCs w:val="28"/>
        </w:rPr>
      </w:pPr>
    </w:p>
    <w:p w14:paraId="6F072CCD" w14:textId="7301B782" w:rsidR="00555878" w:rsidRDefault="00555878" w:rsidP="00C963B3">
      <w:pPr>
        <w:pStyle w:val="ab"/>
        <w:spacing w:line="360" w:lineRule="auto"/>
        <w:ind w:left="1347" w:right="-284"/>
        <w:jc w:val="both"/>
        <w:rPr>
          <w:ins w:id="448" w:author="Владимир Н" w:date="2022-10-03T22:46:00Z"/>
          <w:sz w:val="28"/>
          <w:szCs w:val="28"/>
        </w:rPr>
      </w:pPr>
    </w:p>
    <w:p w14:paraId="23E9DCBB" w14:textId="513F51FA" w:rsidR="00555878" w:rsidRDefault="00555878" w:rsidP="00C963B3">
      <w:pPr>
        <w:pStyle w:val="ab"/>
        <w:spacing w:line="360" w:lineRule="auto"/>
        <w:ind w:left="1347" w:right="-284"/>
        <w:jc w:val="both"/>
        <w:rPr>
          <w:ins w:id="449" w:author="Владимир Н" w:date="2022-10-03T22:46:00Z"/>
          <w:sz w:val="28"/>
          <w:szCs w:val="28"/>
        </w:rPr>
      </w:pPr>
    </w:p>
    <w:p w14:paraId="0538CD06" w14:textId="5D1A0FD1" w:rsidR="00555878" w:rsidRDefault="00555878" w:rsidP="00C963B3">
      <w:pPr>
        <w:pStyle w:val="ab"/>
        <w:spacing w:line="360" w:lineRule="auto"/>
        <w:ind w:left="1347" w:right="-284"/>
        <w:jc w:val="both"/>
        <w:rPr>
          <w:ins w:id="450" w:author="Владимир Н" w:date="2022-10-03T22:46:00Z"/>
          <w:sz w:val="28"/>
          <w:szCs w:val="28"/>
        </w:rPr>
      </w:pPr>
    </w:p>
    <w:p w14:paraId="4BDD99D2" w14:textId="77777777" w:rsidR="00555878" w:rsidRPr="006472BD" w:rsidRDefault="00555878" w:rsidP="00C963B3">
      <w:pPr>
        <w:pStyle w:val="ab"/>
        <w:spacing w:line="360" w:lineRule="auto"/>
        <w:ind w:left="1347" w:right="-284"/>
        <w:jc w:val="both"/>
        <w:rPr>
          <w:sz w:val="28"/>
          <w:szCs w:val="28"/>
        </w:rPr>
      </w:pPr>
    </w:p>
    <w:p w14:paraId="01DD60C0" w14:textId="491AD73D" w:rsidR="00222FB9" w:rsidRPr="006472BD" w:rsidRDefault="00D11246" w:rsidP="00607711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3.</w:t>
      </w:r>
      <w:r w:rsidR="008A5A95" w:rsidRPr="006472BD">
        <w:rPr>
          <w:sz w:val="28"/>
          <w:szCs w:val="28"/>
        </w:rPr>
        <w:t xml:space="preserve">5 </w:t>
      </w:r>
      <w:r w:rsidR="00AF2C36" w:rsidRPr="006472BD">
        <w:rPr>
          <w:b/>
          <w:bCs/>
          <w:sz w:val="28"/>
          <w:szCs w:val="28"/>
        </w:rPr>
        <w:t>Параллельн</w:t>
      </w:r>
      <w:r w:rsidR="000448A4" w:rsidRPr="006472BD">
        <w:rPr>
          <w:b/>
          <w:bCs/>
          <w:sz w:val="28"/>
          <w:szCs w:val="28"/>
        </w:rPr>
        <w:t>ая</w:t>
      </w:r>
      <w:r w:rsidR="00AF2C36" w:rsidRPr="006472BD">
        <w:rPr>
          <w:b/>
          <w:bCs/>
          <w:sz w:val="28"/>
          <w:szCs w:val="28"/>
        </w:rPr>
        <w:t xml:space="preserve"> программ</w:t>
      </w:r>
      <w:r w:rsidR="000448A4" w:rsidRPr="006472BD">
        <w:rPr>
          <w:b/>
          <w:bCs/>
          <w:sz w:val="28"/>
          <w:szCs w:val="28"/>
        </w:rPr>
        <w:t>а</w:t>
      </w:r>
      <w:r w:rsidR="007E25E9" w:rsidRPr="006472BD">
        <w:rPr>
          <w:sz w:val="28"/>
          <w:szCs w:val="28"/>
        </w:rPr>
        <w:t>, когда провайдер МСИ,</w:t>
      </w:r>
      <w:r w:rsidR="008A5A95" w:rsidRPr="006472BD">
        <w:rPr>
          <w:sz w:val="28"/>
          <w:szCs w:val="28"/>
        </w:rPr>
        <w:t xml:space="preserve"> параллельно распределяет </w:t>
      </w:r>
      <w:r w:rsidR="001C4E61" w:rsidRPr="006472BD">
        <w:rPr>
          <w:sz w:val="28"/>
          <w:szCs w:val="28"/>
        </w:rPr>
        <w:t>ОК</w:t>
      </w:r>
      <w:r w:rsidR="008A5A95" w:rsidRPr="006472BD">
        <w:rPr>
          <w:sz w:val="28"/>
          <w:szCs w:val="28"/>
        </w:rPr>
        <w:t xml:space="preserve"> между участниками для проведения одновременных</w:t>
      </w:r>
      <w:r w:rsidR="008E3E7D" w:rsidRPr="006472BD">
        <w:rPr>
          <w:sz w:val="28"/>
          <w:szCs w:val="28"/>
        </w:rPr>
        <w:t xml:space="preserve"> </w:t>
      </w:r>
      <w:del w:id="451" w:author="Найденко Владимир Николаевич" w:date="2022-09-06T10:21:00Z">
        <w:r w:rsidR="008E3E7D" w:rsidRPr="006472BD" w:rsidDel="008234BD">
          <w:rPr>
            <w:sz w:val="28"/>
            <w:szCs w:val="28"/>
          </w:rPr>
          <w:lastRenderedPageBreak/>
          <w:delText>испытаний</w:delText>
        </w:r>
      </w:del>
      <w:ins w:id="452" w:author="Найденко Владимир Николаевич" w:date="2022-09-06T10:21:00Z">
        <w:del w:id="453" w:author="Владимир Н" w:date="2022-10-03T21:34:00Z">
          <w:r w:rsidR="008234BD" w:rsidDel="00570EFA">
            <w:rPr>
              <w:sz w:val="28"/>
              <w:szCs w:val="28"/>
            </w:rPr>
            <w:delText>измерений</w:delText>
          </w:r>
        </w:del>
      </w:ins>
      <w:ins w:id="454" w:author="Владимир Н" w:date="2022-10-03T21:34:00Z">
        <w:r w:rsidR="00570EFA">
          <w:rPr>
            <w:sz w:val="28"/>
            <w:szCs w:val="28"/>
          </w:rPr>
          <w:t>калибровок</w:t>
        </w:r>
      </w:ins>
      <w:r w:rsidR="008A5A95" w:rsidRPr="006472BD">
        <w:rPr>
          <w:sz w:val="28"/>
          <w:szCs w:val="28"/>
        </w:rPr>
        <w:t>.</w:t>
      </w:r>
      <w:r w:rsidR="00222FB9" w:rsidRPr="006472BD">
        <w:rPr>
          <w:sz w:val="28"/>
          <w:szCs w:val="28"/>
        </w:rPr>
        <w:t xml:space="preserve"> Данная программа может быть </w:t>
      </w:r>
      <w:r w:rsidR="00042283" w:rsidRPr="006472BD">
        <w:rPr>
          <w:sz w:val="28"/>
          <w:szCs w:val="28"/>
        </w:rPr>
        <w:t>реализована в случае, если</w:t>
      </w:r>
      <w:r w:rsidR="00222FB9" w:rsidRPr="006472BD">
        <w:rPr>
          <w:sz w:val="28"/>
          <w:szCs w:val="28"/>
        </w:rPr>
        <w:t xml:space="preserve"> у провайдера МСИ имеется достаточн</w:t>
      </w:r>
      <w:r w:rsidR="00042283" w:rsidRPr="006472BD">
        <w:rPr>
          <w:sz w:val="28"/>
          <w:szCs w:val="28"/>
        </w:rPr>
        <w:t>ое</w:t>
      </w:r>
      <w:r w:rsidR="00222FB9" w:rsidRPr="006472BD">
        <w:rPr>
          <w:sz w:val="28"/>
          <w:szCs w:val="28"/>
        </w:rPr>
        <w:t xml:space="preserve"> количество </w:t>
      </w:r>
      <w:r w:rsidR="001C4E61" w:rsidRPr="006472BD">
        <w:rPr>
          <w:sz w:val="28"/>
          <w:szCs w:val="28"/>
        </w:rPr>
        <w:t>ОК</w:t>
      </w:r>
      <w:r w:rsidR="000774FE" w:rsidRPr="006472BD">
        <w:rPr>
          <w:sz w:val="28"/>
          <w:szCs w:val="28"/>
        </w:rPr>
        <w:t xml:space="preserve"> (</w:t>
      </w:r>
      <w:r w:rsidR="00F3380D" w:rsidRPr="006472BD">
        <w:rPr>
          <w:sz w:val="28"/>
          <w:szCs w:val="28"/>
        </w:rPr>
        <w:t>артефактов, средств</w:t>
      </w:r>
      <w:r w:rsidR="00222FB9" w:rsidRPr="006472BD">
        <w:rPr>
          <w:sz w:val="28"/>
          <w:szCs w:val="28"/>
        </w:rPr>
        <w:t xml:space="preserve"> измерений</w:t>
      </w:r>
      <w:r w:rsidR="000774FE" w:rsidRPr="006472BD">
        <w:rPr>
          <w:sz w:val="28"/>
          <w:szCs w:val="28"/>
        </w:rPr>
        <w:t>, которым передана единица величины)</w:t>
      </w:r>
      <w:r w:rsidR="00042283" w:rsidRPr="006472BD">
        <w:rPr>
          <w:sz w:val="28"/>
          <w:szCs w:val="28"/>
        </w:rPr>
        <w:t xml:space="preserve"> необходимое для обеспечения всех участников программы.</w:t>
      </w:r>
    </w:p>
    <w:p w14:paraId="00AAB84F" w14:textId="0D7EAD0B" w:rsidR="007D5DDA" w:rsidRPr="006472BD" w:rsidRDefault="00042283" w:rsidP="001B6B3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Перед началом реализации программы, провайдер МСИ должен в короткие сроки</w:t>
      </w:r>
      <w:r w:rsidR="003E75DB" w:rsidRPr="006472BD">
        <w:rPr>
          <w:sz w:val="28"/>
          <w:szCs w:val="28"/>
        </w:rPr>
        <w:t xml:space="preserve"> произвести калибровку всех </w:t>
      </w:r>
      <w:r w:rsidR="001C4E61" w:rsidRPr="006472BD">
        <w:rPr>
          <w:sz w:val="28"/>
          <w:szCs w:val="28"/>
        </w:rPr>
        <w:t>ОК</w:t>
      </w:r>
      <w:r w:rsidR="003E75DB" w:rsidRPr="006472BD">
        <w:rPr>
          <w:sz w:val="28"/>
          <w:szCs w:val="28"/>
        </w:rPr>
        <w:t xml:space="preserve"> с применением </w:t>
      </w:r>
      <w:del w:id="455" w:author="Владимир Н" w:date="2022-10-03T21:35:00Z">
        <w:r w:rsidR="003E75DB" w:rsidRPr="006472BD" w:rsidDel="00570EFA">
          <w:rPr>
            <w:sz w:val="28"/>
            <w:szCs w:val="28"/>
          </w:rPr>
          <w:delText xml:space="preserve">собственных </w:delText>
        </w:r>
      </w:del>
      <w:del w:id="456" w:author="Владимир Н" w:date="2022-10-03T21:36:00Z">
        <w:r w:rsidR="003E75DB" w:rsidRPr="006472BD" w:rsidDel="00505896">
          <w:rPr>
            <w:sz w:val="28"/>
            <w:szCs w:val="28"/>
          </w:rPr>
          <w:delText>эталонов</w:delText>
        </w:r>
      </w:del>
      <w:ins w:id="457" w:author="Владимир Н" w:date="2022-10-03T21:36:00Z">
        <w:r w:rsidR="00505896">
          <w:rPr>
            <w:sz w:val="28"/>
            <w:szCs w:val="28"/>
          </w:rPr>
          <w:t>эталонного оборудования</w:t>
        </w:r>
      </w:ins>
      <w:r w:rsidR="003E75DB" w:rsidRPr="006472BD">
        <w:rPr>
          <w:sz w:val="28"/>
          <w:szCs w:val="28"/>
        </w:rPr>
        <w:t>.</w:t>
      </w:r>
    </w:p>
    <w:p w14:paraId="27159D96" w14:textId="77777777" w:rsidR="00C963B3" w:rsidRPr="006472BD" w:rsidRDefault="00C963B3" w:rsidP="001B6B3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7292902A" w14:textId="77777777" w:rsidR="00A13D20" w:rsidRDefault="001B6B35" w:rsidP="00F90F60">
      <w:pPr>
        <w:keepNext/>
        <w:suppressAutoHyphens/>
        <w:spacing w:line="360" w:lineRule="auto"/>
        <w:ind w:right="-284"/>
        <w:jc w:val="both"/>
      </w:pPr>
      <w:r w:rsidRPr="006472BD">
        <w:rPr>
          <w:noProof/>
          <w:sz w:val="28"/>
          <w:szCs w:val="28"/>
        </w:rPr>
        <w:drawing>
          <wp:inline distT="0" distB="0" distL="0" distR="0" wp14:anchorId="07BF50D5" wp14:editId="5DA9A226">
            <wp:extent cx="5870863" cy="3470564"/>
            <wp:effectExtent l="0" t="0" r="0" b="15875"/>
            <wp:docPr id="8" name="Схема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14:paraId="72945A35" w14:textId="055F1F28" w:rsidR="001B6B35" w:rsidRPr="00F90F60" w:rsidRDefault="00A13D20" w:rsidP="00F90F60">
      <w:pPr>
        <w:pStyle w:val="afa"/>
        <w:jc w:val="both"/>
        <w:rPr>
          <w:color w:val="000000" w:themeColor="text1"/>
          <w:sz w:val="24"/>
          <w:szCs w:val="24"/>
        </w:rPr>
      </w:pPr>
      <w:r w:rsidRPr="00F90F60">
        <w:rPr>
          <w:i w:val="0"/>
          <w:iCs w:val="0"/>
          <w:color w:val="000000" w:themeColor="text1"/>
          <w:sz w:val="24"/>
          <w:szCs w:val="24"/>
        </w:rPr>
        <w:t xml:space="preserve">Рисунок 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begin"/>
      </w:r>
      <w:r w:rsidRPr="00F90F60">
        <w:rPr>
          <w:i w:val="0"/>
          <w:iCs w:val="0"/>
          <w:color w:val="000000" w:themeColor="text1"/>
          <w:sz w:val="24"/>
          <w:szCs w:val="24"/>
        </w:rPr>
        <w:instrText xml:space="preserve"> SEQ Рисунок \* ARABIC </w:instrTex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separate"/>
      </w:r>
      <w:r w:rsidR="00CF7F15">
        <w:rPr>
          <w:i w:val="0"/>
          <w:iCs w:val="0"/>
          <w:noProof/>
          <w:color w:val="000000" w:themeColor="text1"/>
          <w:sz w:val="24"/>
          <w:szCs w:val="24"/>
        </w:rPr>
        <w:t>3</w:t>
      </w:r>
      <w:r w:rsidRPr="00F90F60">
        <w:rPr>
          <w:i w:val="0"/>
          <w:iCs w:val="0"/>
          <w:color w:val="000000" w:themeColor="text1"/>
          <w:sz w:val="24"/>
          <w:szCs w:val="24"/>
        </w:rPr>
        <w:fldChar w:fldCharType="end"/>
      </w:r>
      <w:r w:rsidRPr="00F90F60">
        <w:rPr>
          <w:i w:val="0"/>
          <w:iCs w:val="0"/>
          <w:color w:val="000000" w:themeColor="text1"/>
          <w:sz w:val="24"/>
          <w:szCs w:val="24"/>
        </w:rPr>
        <w:t xml:space="preserve"> Параллельная программа</w:t>
      </w:r>
    </w:p>
    <w:p w14:paraId="40C0CF8C" w14:textId="3E78748C" w:rsidR="00296362" w:rsidDel="0042742D" w:rsidRDefault="00296362" w:rsidP="00353A85">
      <w:pPr>
        <w:suppressAutoHyphens/>
        <w:spacing w:line="360" w:lineRule="auto"/>
        <w:ind w:right="-284" w:firstLine="709"/>
        <w:jc w:val="both"/>
        <w:rPr>
          <w:del w:id="458" w:author="Владимир Н" w:date="2022-10-03T22:40:00Z"/>
          <w:sz w:val="28"/>
          <w:szCs w:val="28"/>
        </w:rPr>
      </w:pPr>
    </w:p>
    <w:p w14:paraId="73A7A533" w14:textId="2D2D2115" w:rsidR="00A13D20" w:rsidDel="0042742D" w:rsidRDefault="00A13D20" w:rsidP="00353A85">
      <w:pPr>
        <w:suppressAutoHyphens/>
        <w:spacing w:line="360" w:lineRule="auto"/>
        <w:ind w:right="-284" w:firstLine="709"/>
        <w:jc w:val="both"/>
        <w:rPr>
          <w:del w:id="459" w:author="Владимир Н" w:date="2022-10-03T22:40:00Z"/>
          <w:sz w:val="28"/>
          <w:szCs w:val="28"/>
        </w:rPr>
      </w:pPr>
    </w:p>
    <w:p w14:paraId="047BEE0E" w14:textId="4E7DB392" w:rsidR="00A13D20" w:rsidDel="0042742D" w:rsidRDefault="00A13D20" w:rsidP="00353A85">
      <w:pPr>
        <w:suppressAutoHyphens/>
        <w:spacing w:line="360" w:lineRule="auto"/>
        <w:ind w:right="-284" w:firstLine="709"/>
        <w:jc w:val="both"/>
        <w:rPr>
          <w:del w:id="460" w:author="Владимир Н" w:date="2022-10-03T22:40:00Z"/>
          <w:sz w:val="28"/>
          <w:szCs w:val="28"/>
        </w:rPr>
      </w:pPr>
    </w:p>
    <w:p w14:paraId="6A15B17E" w14:textId="312CF68A" w:rsidR="00A13D20" w:rsidDel="0042742D" w:rsidRDefault="00A13D20" w:rsidP="00353A85">
      <w:pPr>
        <w:suppressAutoHyphens/>
        <w:spacing w:line="360" w:lineRule="auto"/>
        <w:ind w:right="-284" w:firstLine="709"/>
        <w:jc w:val="both"/>
        <w:rPr>
          <w:del w:id="461" w:author="Владимир Н" w:date="2022-10-03T22:40:00Z"/>
          <w:sz w:val="28"/>
          <w:szCs w:val="28"/>
        </w:rPr>
      </w:pPr>
    </w:p>
    <w:p w14:paraId="28B58E32" w14:textId="6C4C22DE" w:rsidR="00A35891" w:rsidRDefault="00A35891">
      <w:pPr>
        <w:spacing w:after="160" w:line="259" w:lineRule="auto"/>
        <w:rPr>
          <w:ins w:id="462" w:author="Найденко Владимир Николаевич" w:date="2022-09-06T10:23:00Z"/>
          <w:sz w:val="28"/>
          <w:szCs w:val="28"/>
        </w:rPr>
      </w:pPr>
      <w:ins w:id="463" w:author="Найденко Владимир Николаевич" w:date="2022-09-06T10:23:00Z">
        <w:r>
          <w:rPr>
            <w:sz w:val="28"/>
            <w:szCs w:val="28"/>
          </w:rPr>
          <w:br w:type="page"/>
        </w:r>
      </w:ins>
    </w:p>
    <w:p w14:paraId="3FE29D0E" w14:textId="0E548B25" w:rsidR="00A13D20" w:rsidRPr="006472BD" w:rsidDel="00A35891" w:rsidRDefault="00A13D20" w:rsidP="00353A85">
      <w:pPr>
        <w:suppressAutoHyphens/>
        <w:spacing w:line="360" w:lineRule="auto"/>
        <w:ind w:right="-284" w:firstLine="709"/>
        <w:jc w:val="both"/>
        <w:rPr>
          <w:del w:id="464" w:author="Найденко Владимир Николаевич" w:date="2022-09-06T10:23:00Z"/>
          <w:sz w:val="28"/>
          <w:szCs w:val="28"/>
        </w:rPr>
      </w:pPr>
    </w:p>
    <w:p w14:paraId="36D8B860" w14:textId="72ADF996" w:rsidR="00D1098C" w:rsidRPr="006472BD" w:rsidRDefault="002D0B18" w:rsidP="00014D1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3.6 </w:t>
      </w:r>
      <w:r w:rsidRPr="006472BD">
        <w:rPr>
          <w:b/>
          <w:bCs/>
          <w:sz w:val="28"/>
          <w:szCs w:val="28"/>
        </w:rPr>
        <w:t>Программа проверки квалификации</w:t>
      </w:r>
      <w:r w:rsidR="00007FE8" w:rsidRPr="006472BD">
        <w:rPr>
          <w:b/>
          <w:bCs/>
          <w:sz w:val="28"/>
          <w:szCs w:val="28"/>
        </w:rPr>
        <w:t xml:space="preserve"> по </w:t>
      </w:r>
      <w:r w:rsidR="00984186" w:rsidRPr="006472BD">
        <w:rPr>
          <w:b/>
          <w:bCs/>
          <w:sz w:val="28"/>
          <w:szCs w:val="28"/>
        </w:rPr>
        <w:t>обработк</w:t>
      </w:r>
      <w:r w:rsidR="00007FE8" w:rsidRPr="006472BD">
        <w:rPr>
          <w:b/>
          <w:bCs/>
          <w:sz w:val="28"/>
          <w:szCs w:val="28"/>
        </w:rPr>
        <w:t>е</w:t>
      </w:r>
      <w:r w:rsidR="00984186" w:rsidRPr="006472BD">
        <w:rPr>
          <w:b/>
          <w:bCs/>
          <w:sz w:val="28"/>
          <w:szCs w:val="28"/>
        </w:rPr>
        <w:t xml:space="preserve"> и интерпретац</w:t>
      </w:r>
      <w:r w:rsidR="00007FE8" w:rsidRPr="006472BD">
        <w:rPr>
          <w:b/>
          <w:bCs/>
          <w:sz w:val="28"/>
          <w:szCs w:val="28"/>
        </w:rPr>
        <w:t>ии</w:t>
      </w:r>
      <w:r w:rsidR="00984186" w:rsidRPr="006472BD">
        <w:rPr>
          <w:b/>
          <w:bCs/>
          <w:sz w:val="28"/>
          <w:szCs w:val="28"/>
        </w:rPr>
        <w:t xml:space="preserve"> данных</w:t>
      </w:r>
      <w:r w:rsidR="00007FE8" w:rsidRPr="006472BD">
        <w:rPr>
          <w:sz w:val="28"/>
          <w:szCs w:val="28"/>
        </w:rPr>
        <w:t xml:space="preserve"> относится к программам неполного процесса,</w:t>
      </w:r>
      <w:r w:rsidR="009363DD" w:rsidRPr="006472BD">
        <w:rPr>
          <w:sz w:val="28"/>
          <w:szCs w:val="28"/>
        </w:rPr>
        <w:t xml:space="preserve"> и </w:t>
      </w:r>
      <w:r w:rsidRPr="006472BD">
        <w:rPr>
          <w:sz w:val="28"/>
          <w:szCs w:val="28"/>
        </w:rPr>
        <w:t>не предусматривает</w:t>
      </w:r>
      <w:r w:rsidR="00070F24" w:rsidRPr="006472BD">
        <w:rPr>
          <w:sz w:val="28"/>
          <w:szCs w:val="28"/>
        </w:rPr>
        <w:t xml:space="preserve"> использовани</w:t>
      </w:r>
      <w:r w:rsidR="00014D18" w:rsidRPr="006472BD">
        <w:rPr>
          <w:sz w:val="28"/>
          <w:szCs w:val="28"/>
        </w:rPr>
        <w:t>е</w:t>
      </w:r>
      <w:r w:rsidR="00070F24" w:rsidRPr="006472BD">
        <w:rPr>
          <w:sz w:val="28"/>
          <w:szCs w:val="28"/>
        </w:rPr>
        <w:t xml:space="preserve"> в программе реального </w:t>
      </w:r>
      <w:r w:rsidR="00014D18" w:rsidRPr="006472BD">
        <w:rPr>
          <w:sz w:val="28"/>
          <w:szCs w:val="28"/>
        </w:rPr>
        <w:t>артефакта (</w:t>
      </w:r>
      <w:r w:rsidR="00070F24" w:rsidRPr="006472BD">
        <w:rPr>
          <w:sz w:val="28"/>
          <w:szCs w:val="28"/>
        </w:rPr>
        <w:t>образца для проверки квалификации</w:t>
      </w:r>
      <w:r w:rsidR="00014D18" w:rsidRPr="006472BD">
        <w:rPr>
          <w:sz w:val="28"/>
          <w:szCs w:val="28"/>
        </w:rPr>
        <w:t>)</w:t>
      </w:r>
      <w:r w:rsidR="00070F24" w:rsidRPr="006472BD">
        <w:rPr>
          <w:sz w:val="28"/>
          <w:szCs w:val="28"/>
        </w:rPr>
        <w:t xml:space="preserve"> и</w:t>
      </w:r>
      <w:r w:rsidRPr="006472BD">
        <w:rPr>
          <w:sz w:val="28"/>
          <w:szCs w:val="28"/>
        </w:rPr>
        <w:t xml:space="preserve"> </w:t>
      </w:r>
      <w:r w:rsidR="00A06D8A" w:rsidRPr="006472BD">
        <w:rPr>
          <w:sz w:val="28"/>
          <w:szCs w:val="28"/>
        </w:rPr>
        <w:t>проведени</w:t>
      </w:r>
      <w:r w:rsidR="00070F24" w:rsidRPr="006472BD">
        <w:rPr>
          <w:sz w:val="28"/>
          <w:szCs w:val="28"/>
        </w:rPr>
        <w:t>я</w:t>
      </w:r>
      <w:r w:rsidR="00A06D8A" w:rsidRPr="006472BD">
        <w:rPr>
          <w:sz w:val="28"/>
          <w:szCs w:val="28"/>
        </w:rPr>
        <w:t xml:space="preserve"> измерений участниками. </w:t>
      </w:r>
    </w:p>
    <w:p w14:paraId="11953D67" w14:textId="569882BE" w:rsidR="000F11FD" w:rsidRPr="006472BD" w:rsidRDefault="00A06D8A" w:rsidP="00014D1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Данная программа основана на интерпретации </w:t>
      </w:r>
      <w:r w:rsidR="00070F24" w:rsidRPr="006472BD">
        <w:rPr>
          <w:sz w:val="28"/>
          <w:szCs w:val="28"/>
        </w:rPr>
        <w:t>участниками данных (измерений),</w:t>
      </w:r>
      <w:r w:rsidRPr="006472BD">
        <w:rPr>
          <w:sz w:val="28"/>
          <w:szCs w:val="28"/>
        </w:rPr>
        <w:t xml:space="preserve"> </w:t>
      </w:r>
      <w:r w:rsidR="00070F24" w:rsidRPr="006472BD">
        <w:rPr>
          <w:sz w:val="28"/>
          <w:szCs w:val="28"/>
        </w:rPr>
        <w:t xml:space="preserve">ранее </w:t>
      </w:r>
      <w:r w:rsidRPr="006472BD">
        <w:rPr>
          <w:sz w:val="28"/>
          <w:szCs w:val="28"/>
        </w:rPr>
        <w:t>полу</w:t>
      </w:r>
      <w:r w:rsidR="00C963B3" w:rsidRPr="006472BD">
        <w:rPr>
          <w:sz w:val="28"/>
          <w:szCs w:val="28"/>
        </w:rPr>
        <w:t>ченных провайдером</w:t>
      </w:r>
      <w:ins w:id="465" w:author="Владимир Н" w:date="2022-10-03T14:56:00Z">
        <w:r w:rsidR="000A40F6">
          <w:rPr>
            <w:sz w:val="28"/>
            <w:szCs w:val="28"/>
          </w:rPr>
          <w:t xml:space="preserve"> МСИ</w:t>
        </w:r>
      </w:ins>
      <w:r w:rsidR="00C963B3" w:rsidRPr="006472BD">
        <w:rPr>
          <w:sz w:val="28"/>
          <w:szCs w:val="28"/>
        </w:rPr>
        <w:t>, или смоделированных провайдером</w:t>
      </w:r>
      <w:ins w:id="466" w:author="Владимир Н" w:date="2022-10-03T14:56:00Z">
        <w:r w:rsidR="000A40F6">
          <w:rPr>
            <w:sz w:val="28"/>
            <w:szCs w:val="28"/>
          </w:rPr>
          <w:t xml:space="preserve"> МСИ</w:t>
        </w:r>
      </w:ins>
      <w:r w:rsidR="00C963B3" w:rsidRPr="006472BD">
        <w:rPr>
          <w:sz w:val="28"/>
          <w:szCs w:val="28"/>
        </w:rPr>
        <w:t>.</w:t>
      </w:r>
      <w:r w:rsidR="00070F24" w:rsidRPr="006472BD">
        <w:rPr>
          <w:sz w:val="28"/>
          <w:szCs w:val="28"/>
        </w:rPr>
        <w:t xml:space="preserve"> </w:t>
      </w:r>
      <w:r w:rsidR="000F11FD" w:rsidRPr="006472BD">
        <w:rPr>
          <w:sz w:val="28"/>
          <w:szCs w:val="28"/>
        </w:rPr>
        <w:t>Набор данных может включать</w:t>
      </w:r>
      <w:r w:rsidR="001A347C" w:rsidRPr="006472BD">
        <w:rPr>
          <w:sz w:val="28"/>
          <w:szCs w:val="28"/>
        </w:rPr>
        <w:t xml:space="preserve"> </w:t>
      </w:r>
      <w:r w:rsidR="000F11FD" w:rsidRPr="006472BD">
        <w:rPr>
          <w:sz w:val="28"/>
          <w:szCs w:val="28"/>
        </w:rPr>
        <w:t>в себя</w:t>
      </w:r>
      <w:r w:rsidR="001A347C" w:rsidRPr="006472BD">
        <w:rPr>
          <w:sz w:val="28"/>
          <w:szCs w:val="28"/>
        </w:rPr>
        <w:t xml:space="preserve"> следующую информацию</w:t>
      </w:r>
      <w:r w:rsidR="000F11FD" w:rsidRPr="006472BD">
        <w:rPr>
          <w:sz w:val="28"/>
          <w:szCs w:val="28"/>
        </w:rPr>
        <w:t>:</w:t>
      </w:r>
      <w:r w:rsidR="00944532" w:rsidRPr="006472BD">
        <w:rPr>
          <w:sz w:val="28"/>
          <w:szCs w:val="28"/>
        </w:rPr>
        <w:t xml:space="preserve"> </w:t>
      </w:r>
    </w:p>
    <w:p w14:paraId="5914E0EE" w14:textId="77777777" w:rsidR="000F11FD" w:rsidRPr="006472BD" w:rsidRDefault="00944532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результаты измерений,</w:t>
      </w:r>
      <w:r w:rsidR="00FB3968" w:rsidRPr="006472BD">
        <w:rPr>
          <w:sz w:val="28"/>
          <w:szCs w:val="28"/>
        </w:rPr>
        <w:t xml:space="preserve"> </w:t>
      </w:r>
    </w:p>
    <w:p w14:paraId="5F6289AA" w14:textId="77777777" w:rsidR="000F11FD" w:rsidRPr="006472BD" w:rsidRDefault="00D77A9F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фотографии</w:t>
      </w:r>
      <w:r w:rsidR="00FB3968" w:rsidRPr="006472BD">
        <w:rPr>
          <w:sz w:val="28"/>
          <w:szCs w:val="28"/>
        </w:rPr>
        <w:t xml:space="preserve"> образцов</w:t>
      </w:r>
      <w:r w:rsidRPr="006472BD">
        <w:rPr>
          <w:sz w:val="28"/>
          <w:szCs w:val="28"/>
        </w:rPr>
        <w:t>,</w:t>
      </w:r>
      <w:r w:rsidR="00944532" w:rsidRPr="006472BD">
        <w:rPr>
          <w:sz w:val="28"/>
          <w:szCs w:val="28"/>
        </w:rPr>
        <w:t xml:space="preserve"> </w:t>
      </w:r>
    </w:p>
    <w:p w14:paraId="61B96617" w14:textId="77777777" w:rsidR="000F11FD" w:rsidRPr="006472BD" w:rsidRDefault="00944532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сведения об используемых средствах измерений, </w:t>
      </w:r>
    </w:p>
    <w:p w14:paraId="68B149CC" w14:textId="77777777" w:rsidR="000F11FD" w:rsidRPr="006472BD" w:rsidRDefault="00944532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сведения о влияющих факторах,</w:t>
      </w:r>
      <w:r w:rsidR="000F11FD" w:rsidRPr="006472BD">
        <w:rPr>
          <w:sz w:val="28"/>
          <w:szCs w:val="28"/>
        </w:rPr>
        <w:t xml:space="preserve"> включая результаты измерений условий окружающей среды,</w:t>
      </w:r>
    </w:p>
    <w:p w14:paraId="279BA7A3" w14:textId="2379643B" w:rsidR="000F11FD" w:rsidRPr="006472BD" w:rsidRDefault="00944532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методик</w:t>
      </w:r>
      <w:r w:rsidR="00741A27" w:rsidRPr="006472BD">
        <w:rPr>
          <w:sz w:val="28"/>
          <w:szCs w:val="28"/>
        </w:rPr>
        <w:t xml:space="preserve">у </w:t>
      </w:r>
      <w:r w:rsidRPr="006472BD">
        <w:rPr>
          <w:sz w:val="28"/>
          <w:szCs w:val="28"/>
        </w:rPr>
        <w:t>калибровки</w:t>
      </w:r>
      <w:r w:rsidR="00636BB4" w:rsidRPr="006472BD">
        <w:rPr>
          <w:sz w:val="28"/>
          <w:szCs w:val="28"/>
        </w:rPr>
        <w:t>,</w:t>
      </w:r>
    </w:p>
    <w:p w14:paraId="652720EF" w14:textId="7739BAA4" w:rsidR="002D0B18" w:rsidRPr="006472BD" w:rsidRDefault="00636BB4" w:rsidP="00971053">
      <w:pPr>
        <w:pStyle w:val="ab"/>
        <w:numPr>
          <w:ilvl w:val="0"/>
          <w:numId w:val="1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технические условия на калибруемое средство измерений (при необходимости выдачи заключений о соответствии), </w:t>
      </w:r>
      <w:r w:rsidR="00993BB1" w:rsidRPr="006472BD">
        <w:rPr>
          <w:sz w:val="28"/>
          <w:szCs w:val="28"/>
        </w:rPr>
        <w:t xml:space="preserve">и </w:t>
      </w:r>
      <w:r w:rsidR="00944532" w:rsidRPr="006472BD">
        <w:rPr>
          <w:sz w:val="28"/>
          <w:szCs w:val="28"/>
        </w:rPr>
        <w:t>друг</w:t>
      </w:r>
      <w:r w:rsidRPr="006472BD">
        <w:rPr>
          <w:sz w:val="28"/>
          <w:szCs w:val="28"/>
        </w:rPr>
        <w:t>ая</w:t>
      </w:r>
      <w:r w:rsidR="00944532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информация</w:t>
      </w:r>
      <w:r w:rsidR="00944532" w:rsidRPr="006472BD">
        <w:rPr>
          <w:sz w:val="28"/>
          <w:szCs w:val="28"/>
        </w:rPr>
        <w:t xml:space="preserve"> необходим</w:t>
      </w:r>
      <w:r w:rsidRPr="006472BD">
        <w:rPr>
          <w:sz w:val="28"/>
          <w:szCs w:val="28"/>
        </w:rPr>
        <w:t>ая</w:t>
      </w:r>
      <w:r w:rsidR="00944532" w:rsidRPr="006472BD">
        <w:rPr>
          <w:sz w:val="28"/>
          <w:szCs w:val="28"/>
        </w:rPr>
        <w:t xml:space="preserve"> для </w:t>
      </w:r>
      <w:r w:rsidRPr="006472BD">
        <w:rPr>
          <w:sz w:val="28"/>
          <w:szCs w:val="28"/>
        </w:rPr>
        <w:t>интерпретации</w:t>
      </w:r>
      <w:r w:rsidR="00FB3968" w:rsidRPr="006472BD">
        <w:rPr>
          <w:sz w:val="28"/>
          <w:szCs w:val="28"/>
        </w:rPr>
        <w:t xml:space="preserve"> данных и</w:t>
      </w:r>
      <w:r w:rsidRPr="006472BD">
        <w:rPr>
          <w:sz w:val="28"/>
          <w:szCs w:val="28"/>
        </w:rPr>
        <w:t xml:space="preserve"> результатов калибровки.</w:t>
      </w:r>
    </w:p>
    <w:p w14:paraId="2449E057" w14:textId="013E96CB" w:rsidR="001D5E50" w:rsidRPr="00F90F60" w:rsidRDefault="001D5E50" w:rsidP="00971053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F90F60">
        <w:rPr>
          <w:sz w:val="28"/>
          <w:szCs w:val="28"/>
        </w:rPr>
        <w:t xml:space="preserve">Программы проверки </w:t>
      </w:r>
      <w:r w:rsidR="00581440" w:rsidRPr="00F90F60">
        <w:rPr>
          <w:sz w:val="28"/>
          <w:szCs w:val="28"/>
        </w:rPr>
        <w:t>квалификации</w:t>
      </w:r>
      <w:r w:rsidR="00581440" w:rsidRPr="006472BD">
        <w:rPr>
          <w:sz w:val="28"/>
          <w:szCs w:val="28"/>
        </w:rPr>
        <w:t xml:space="preserve"> </w:t>
      </w:r>
      <w:r w:rsidR="00581440" w:rsidRPr="00F90F60">
        <w:rPr>
          <w:sz w:val="28"/>
          <w:szCs w:val="28"/>
        </w:rPr>
        <w:t>с</w:t>
      </w:r>
      <w:r w:rsidR="00581440" w:rsidRPr="006472BD">
        <w:rPr>
          <w:sz w:val="28"/>
          <w:szCs w:val="28"/>
        </w:rPr>
        <w:t xml:space="preserve"> </w:t>
      </w:r>
      <w:r w:rsidRPr="00F90F60">
        <w:rPr>
          <w:sz w:val="28"/>
          <w:szCs w:val="28"/>
        </w:rPr>
        <w:t>использованием набора данных целесообразно применять в случае невозможности транспортирования образца для проверки квалификации</w:t>
      </w:r>
      <w:r w:rsidR="003F672D" w:rsidRPr="00F90F60">
        <w:rPr>
          <w:sz w:val="28"/>
          <w:szCs w:val="28"/>
        </w:rPr>
        <w:t xml:space="preserve"> или затруднении доступа участников к нему</w:t>
      </w:r>
      <w:r w:rsidR="00A268D6" w:rsidRPr="006472BD">
        <w:rPr>
          <w:sz w:val="28"/>
          <w:szCs w:val="28"/>
        </w:rPr>
        <w:t>, а также</w:t>
      </w:r>
      <w:r w:rsidRPr="00F90F60">
        <w:rPr>
          <w:sz w:val="28"/>
          <w:szCs w:val="28"/>
        </w:rPr>
        <w:t xml:space="preserve"> при использовании в качестве образца уникального оборудования</w:t>
      </w:r>
      <w:r w:rsidR="003F672D" w:rsidRPr="00F90F60">
        <w:rPr>
          <w:sz w:val="28"/>
          <w:szCs w:val="28"/>
        </w:rPr>
        <w:t>.</w:t>
      </w:r>
      <w:r w:rsidR="00C829ED" w:rsidRPr="006472BD">
        <w:rPr>
          <w:sz w:val="28"/>
          <w:szCs w:val="28"/>
        </w:rPr>
        <w:t xml:space="preserve"> Основной целью таких программ должна быть проверка квалификации калибровочной лаборатории в интерпретации данных калибровочных работ.</w:t>
      </w:r>
      <w:r w:rsidR="006678A3" w:rsidRPr="006472BD">
        <w:rPr>
          <w:sz w:val="28"/>
          <w:szCs w:val="28"/>
        </w:rPr>
        <w:t xml:space="preserve"> Пример </w:t>
      </w:r>
      <w:r w:rsidR="006678A3" w:rsidRPr="006472BD">
        <w:rPr>
          <w:bCs/>
          <w:sz w:val="28"/>
          <w:szCs w:val="28"/>
        </w:rPr>
        <w:t>результатов</w:t>
      </w:r>
      <w:r w:rsidR="006678A3" w:rsidRPr="00F90F60">
        <w:rPr>
          <w:bCs/>
          <w:sz w:val="28"/>
          <w:szCs w:val="28"/>
        </w:rPr>
        <w:t xml:space="preserve"> МСИ в области калибровки с использованием набора данных</w:t>
      </w:r>
      <w:r w:rsidR="006678A3" w:rsidRPr="006472BD">
        <w:rPr>
          <w:bCs/>
          <w:sz w:val="28"/>
          <w:szCs w:val="28"/>
        </w:rPr>
        <w:t xml:space="preserve"> приведен в приложении 1</w:t>
      </w:r>
      <w:r w:rsidR="008D0D4F" w:rsidRPr="006472BD">
        <w:rPr>
          <w:bCs/>
          <w:sz w:val="28"/>
          <w:szCs w:val="28"/>
        </w:rPr>
        <w:t>.</w:t>
      </w:r>
    </w:p>
    <w:p w14:paraId="1B6864A6" w14:textId="20BF5C6A" w:rsidR="0064302F" w:rsidDel="00A35891" w:rsidRDefault="0064302F">
      <w:pPr>
        <w:spacing w:after="160" w:line="259" w:lineRule="auto"/>
        <w:rPr>
          <w:del w:id="467" w:author="Найденко Владимир Николаевич" w:date="2022-09-06T10:23:00Z"/>
          <w:sz w:val="28"/>
          <w:szCs w:val="28"/>
        </w:rPr>
      </w:pPr>
    </w:p>
    <w:p w14:paraId="4C4C12FA" w14:textId="60B7A904" w:rsidR="0064302F" w:rsidDel="00A35891" w:rsidRDefault="0064302F">
      <w:pPr>
        <w:spacing w:after="160" w:line="259" w:lineRule="auto"/>
        <w:rPr>
          <w:del w:id="468" w:author="Найденко Владимир Николаевич" w:date="2022-09-06T10:23:00Z"/>
          <w:sz w:val="28"/>
          <w:szCs w:val="28"/>
        </w:rPr>
      </w:pPr>
    </w:p>
    <w:p w14:paraId="158E9B35" w14:textId="26A2038C" w:rsidR="0064302F" w:rsidRPr="006472BD" w:rsidDel="00A35891" w:rsidRDefault="0064302F">
      <w:pPr>
        <w:spacing w:after="160" w:line="259" w:lineRule="auto"/>
        <w:rPr>
          <w:del w:id="469" w:author="Найденко Владимир Николаевич" w:date="2022-09-06T10:23:00Z"/>
          <w:sz w:val="28"/>
          <w:szCs w:val="28"/>
        </w:rPr>
      </w:pPr>
    </w:p>
    <w:p w14:paraId="5F8D40E2" w14:textId="5F7BFEE5" w:rsidR="00A35891" w:rsidRDefault="00A35891">
      <w:pPr>
        <w:spacing w:after="160" w:line="259" w:lineRule="auto"/>
        <w:rPr>
          <w:ins w:id="470" w:author="Найденко Владимир Николаевич" w:date="2022-09-06T10:23:00Z"/>
          <w:bCs/>
          <w:sz w:val="28"/>
          <w:szCs w:val="28"/>
        </w:rPr>
      </w:pPr>
      <w:ins w:id="471" w:author="Найденко Владимир Николаевич" w:date="2022-09-06T10:23:00Z">
        <w:r>
          <w:rPr>
            <w:bCs/>
            <w:sz w:val="28"/>
            <w:szCs w:val="28"/>
          </w:rPr>
          <w:br w:type="page"/>
        </w:r>
      </w:ins>
    </w:p>
    <w:p w14:paraId="32EE85F0" w14:textId="6EAB938A" w:rsidR="00CF24B4" w:rsidRPr="006472BD" w:rsidDel="00A35891" w:rsidRDefault="00CF24B4" w:rsidP="00971053">
      <w:pPr>
        <w:spacing w:after="160" w:line="259" w:lineRule="auto"/>
        <w:ind w:left="709"/>
        <w:jc w:val="both"/>
        <w:rPr>
          <w:del w:id="472" w:author="Найденко Владимир Николаевич" w:date="2022-09-06T10:23:00Z"/>
          <w:bCs/>
          <w:sz w:val="28"/>
          <w:szCs w:val="28"/>
        </w:rPr>
      </w:pPr>
      <w:bookmarkStart w:id="473" w:name="_Toc115701145"/>
      <w:bookmarkEnd w:id="473"/>
    </w:p>
    <w:p w14:paraId="1ED04BC1" w14:textId="02447DE3" w:rsidR="006675D7" w:rsidRPr="00F90F60" w:rsidRDefault="006675D7" w:rsidP="00077808">
      <w:pPr>
        <w:pStyle w:val="1"/>
      </w:pPr>
      <w:bookmarkStart w:id="474" w:name="_Toc115701146"/>
      <w:r w:rsidRPr="00F90F60">
        <w:t>Методики калибровки</w:t>
      </w:r>
      <w:bookmarkEnd w:id="474"/>
    </w:p>
    <w:p w14:paraId="118F60F3" w14:textId="700903AD" w:rsidR="004C698F" w:rsidRPr="006472BD" w:rsidRDefault="004C698F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4.1 Участники могут применять типовые методики </w:t>
      </w:r>
      <w:r w:rsidR="00825C16" w:rsidRPr="006472BD">
        <w:rPr>
          <w:sz w:val="28"/>
          <w:szCs w:val="28"/>
        </w:rPr>
        <w:t>калибровки</w:t>
      </w:r>
      <w:r w:rsidRPr="006472BD">
        <w:rPr>
          <w:sz w:val="28"/>
          <w:szCs w:val="28"/>
        </w:rPr>
        <w:t xml:space="preserve"> в виде документов по стандартизации</w:t>
      </w:r>
      <w:r w:rsidR="00E83C92" w:rsidRPr="006472BD">
        <w:rPr>
          <w:sz w:val="28"/>
          <w:szCs w:val="28"/>
        </w:rPr>
        <w:t xml:space="preserve"> или методики, разработанные самими участниками. Провайдеру</w:t>
      </w:r>
      <w:r w:rsidR="00C57713" w:rsidRPr="006472BD">
        <w:rPr>
          <w:sz w:val="28"/>
          <w:szCs w:val="28"/>
        </w:rPr>
        <w:t xml:space="preserve"> МСИ</w:t>
      </w:r>
      <w:r w:rsidR="00E83C92" w:rsidRPr="006472BD">
        <w:rPr>
          <w:sz w:val="28"/>
          <w:szCs w:val="28"/>
        </w:rPr>
        <w:t xml:space="preserve"> рекомендуется проанализировать методики калибровки перед началом </w:t>
      </w:r>
      <w:del w:id="475" w:author="Владимир Н" w:date="2022-10-03T14:48:00Z">
        <w:r w:rsidR="00E83C92" w:rsidRPr="006472BD" w:rsidDel="00F13D93">
          <w:rPr>
            <w:sz w:val="28"/>
            <w:szCs w:val="28"/>
          </w:rPr>
          <w:delText xml:space="preserve">раунда </w:delText>
        </w:r>
      </w:del>
      <w:bookmarkStart w:id="476" w:name="_Hlk115701111"/>
      <w:ins w:id="477" w:author="Владимир Н" w:date="2022-10-03T14:48:00Z">
        <w:r w:rsidR="00F13D93">
          <w:rPr>
            <w:sz w:val="28"/>
            <w:szCs w:val="28"/>
          </w:rPr>
          <w:t xml:space="preserve">тура проверки </w:t>
        </w:r>
      </w:ins>
      <w:ins w:id="478" w:author="Владимир Н" w:date="2022-10-03T14:49:00Z">
        <w:r w:rsidR="00F13D93">
          <w:rPr>
            <w:sz w:val="28"/>
            <w:szCs w:val="28"/>
          </w:rPr>
          <w:t>квалификации</w:t>
        </w:r>
      </w:ins>
      <w:bookmarkEnd w:id="476"/>
      <w:ins w:id="479" w:author="Владимир Н" w:date="2022-10-03T14:48:00Z">
        <w:r w:rsidR="00F13D93" w:rsidRPr="006472BD">
          <w:rPr>
            <w:sz w:val="28"/>
            <w:szCs w:val="28"/>
          </w:rPr>
          <w:t xml:space="preserve"> </w:t>
        </w:r>
      </w:ins>
      <w:r w:rsidR="00E83C92" w:rsidRPr="006472BD">
        <w:rPr>
          <w:sz w:val="28"/>
          <w:szCs w:val="28"/>
        </w:rPr>
        <w:t xml:space="preserve">с целью оценки пригодности </w:t>
      </w:r>
      <w:r w:rsidR="00707C02" w:rsidRPr="006472BD">
        <w:rPr>
          <w:sz w:val="28"/>
          <w:szCs w:val="28"/>
        </w:rPr>
        <w:t>ОК</w:t>
      </w:r>
      <w:r w:rsidR="000774FE" w:rsidRPr="006472BD">
        <w:rPr>
          <w:sz w:val="28"/>
          <w:szCs w:val="28"/>
        </w:rPr>
        <w:t xml:space="preserve"> для конкретных методик калибровки, заявленных участниками, в части соответствия </w:t>
      </w:r>
      <w:r w:rsidR="00E83C92" w:rsidRPr="006472BD">
        <w:rPr>
          <w:sz w:val="28"/>
          <w:szCs w:val="28"/>
        </w:rPr>
        <w:t>эталонов, точек диапазона измерений</w:t>
      </w:r>
      <w:r w:rsidR="000774FE" w:rsidRPr="006472BD">
        <w:rPr>
          <w:sz w:val="28"/>
          <w:szCs w:val="28"/>
        </w:rPr>
        <w:t xml:space="preserve"> и</w:t>
      </w:r>
      <w:r w:rsidR="00E83C92" w:rsidRPr="006472BD">
        <w:rPr>
          <w:sz w:val="28"/>
          <w:szCs w:val="28"/>
        </w:rPr>
        <w:t xml:space="preserve"> </w:t>
      </w:r>
      <w:r w:rsidR="00287BE6" w:rsidRPr="006472BD">
        <w:rPr>
          <w:sz w:val="28"/>
          <w:szCs w:val="28"/>
        </w:rPr>
        <w:t xml:space="preserve">учета </w:t>
      </w:r>
      <w:r w:rsidR="00E83C92" w:rsidRPr="006472BD">
        <w:rPr>
          <w:sz w:val="28"/>
          <w:szCs w:val="28"/>
        </w:rPr>
        <w:t xml:space="preserve">в методике калибровки основных источников неопределенности. В случае использования участниками собственных методик калибровок, </w:t>
      </w:r>
      <w:ins w:id="480" w:author="Владимир Н" w:date="2022-10-03T14:37:00Z">
        <w:r w:rsidR="00914501">
          <w:rPr>
            <w:sz w:val="28"/>
            <w:szCs w:val="28"/>
          </w:rPr>
          <w:t xml:space="preserve">необходимо </w:t>
        </w:r>
      </w:ins>
      <w:del w:id="481" w:author="Владимир Н" w:date="2022-10-03T14:37:00Z">
        <w:r w:rsidR="00E83C92" w:rsidRPr="006472BD" w:rsidDel="00914501">
          <w:rPr>
            <w:sz w:val="28"/>
            <w:szCs w:val="28"/>
          </w:rPr>
          <w:delText xml:space="preserve">рекомендуется </w:delText>
        </w:r>
      </w:del>
      <w:ins w:id="482" w:author="Владимир Н" w:date="2022-10-03T14:37:00Z">
        <w:r w:rsidR="00914501" w:rsidRPr="006472BD">
          <w:rPr>
            <w:sz w:val="28"/>
            <w:szCs w:val="28"/>
          </w:rPr>
          <w:t>рекоменд</w:t>
        </w:r>
        <w:r w:rsidR="00914501">
          <w:rPr>
            <w:sz w:val="28"/>
            <w:szCs w:val="28"/>
          </w:rPr>
          <w:t>овать</w:t>
        </w:r>
        <w:r w:rsidR="00914501" w:rsidRPr="006472BD">
          <w:rPr>
            <w:sz w:val="28"/>
            <w:szCs w:val="28"/>
          </w:rPr>
          <w:t xml:space="preserve"> </w:t>
        </w:r>
      </w:ins>
      <w:ins w:id="483" w:author="Владимир Н" w:date="2022-10-03T14:36:00Z">
        <w:r w:rsidR="00914501" w:rsidRPr="00914501">
          <w:rPr>
            <w:sz w:val="28"/>
            <w:szCs w:val="28"/>
            <w:rPrChange w:id="484" w:author="Владимир Н" w:date="2022-10-03T14:36:00Z">
              <w:rPr/>
            </w:rPrChange>
          </w:rPr>
          <w:t xml:space="preserve">участникам </w:t>
        </w:r>
      </w:ins>
      <w:ins w:id="485" w:author="Владимир Н" w:date="2022-10-03T14:37:00Z">
        <w:r w:rsidR="00914501">
          <w:rPr>
            <w:sz w:val="28"/>
            <w:szCs w:val="28"/>
          </w:rPr>
          <w:t>предоставить</w:t>
        </w:r>
      </w:ins>
      <w:ins w:id="486" w:author="Владимир Н" w:date="2022-10-03T14:36:00Z">
        <w:r w:rsidR="00914501" w:rsidRPr="00914501">
          <w:rPr>
            <w:sz w:val="28"/>
            <w:szCs w:val="28"/>
            <w:rPrChange w:id="487" w:author="Владимир Н" w:date="2022-10-03T14:36:00Z">
              <w:rPr/>
            </w:rPrChange>
          </w:rPr>
          <w:t xml:space="preserve"> в анкете</w:t>
        </w:r>
      </w:ins>
      <w:ins w:id="488" w:author="Владимир Н" w:date="2022-10-03T14:37:00Z">
        <w:r w:rsidR="00914501">
          <w:rPr>
            <w:sz w:val="28"/>
            <w:szCs w:val="28"/>
          </w:rPr>
          <w:t xml:space="preserve"> сведения о</w:t>
        </w:r>
        <w:r w:rsidR="004823CE">
          <w:rPr>
            <w:sz w:val="28"/>
            <w:szCs w:val="28"/>
          </w:rPr>
          <w:t xml:space="preserve">б </w:t>
        </w:r>
      </w:ins>
      <w:ins w:id="489" w:author="Владимир Н" w:date="2022-10-03T14:38:00Z">
        <w:r w:rsidR="00D56428">
          <w:rPr>
            <w:sz w:val="28"/>
            <w:szCs w:val="28"/>
          </w:rPr>
          <w:t xml:space="preserve">используемой методике, </w:t>
        </w:r>
        <w:r w:rsidR="00D56428" w:rsidRPr="00D56428">
          <w:rPr>
            <w:sz w:val="28"/>
            <w:szCs w:val="28"/>
          </w:rPr>
          <w:t>и</w:t>
        </w:r>
      </w:ins>
      <w:ins w:id="490" w:author="Владимир Н" w:date="2022-10-03T14:36:00Z">
        <w:r w:rsidR="00914501" w:rsidRPr="00914501">
          <w:rPr>
            <w:sz w:val="28"/>
            <w:szCs w:val="28"/>
            <w:rPrChange w:id="491" w:author="Владимир Н" w:date="2022-10-03T14:36:00Z">
              <w:rPr/>
            </w:rPrChange>
          </w:rPr>
          <w:t xml:space="preserve"> приложить текст методики или основные характеристики методики</w:t>
        </w:r>
      </w:ins>
      <w:del w:id="492" w:author="Владимир Н" w:date="2022-10-03T14:36:00Z">
        <w:r w:rsidR="00E83C92" w:rsidRPr="006472BD" w:rsidDel="00914501">
          <w:rPr>
            <w:sz w:val="28"/>
            <w:szCs w:val="28"/>
          </w:rPr>
          <w:delText>запросить их до начала</w:delText>
        </w:r>
        <w:r w:rsidR="00E4610B" w:rsidRPr="006472BD" w:rsidDel="00914501">
          <w:rPr>
            <w:sz w:val="28"/>
            <w:szCs w:val="28"/>
          </w:rPr>
          <w:delText xml:space="preserve"> реализации программы</w:delText>
        </w:r>
      </w:del>
      <w:r w:rsidR="00E4610B" w:rsidRPr="006472BD">
        <w:rPr>
          <w:sz w:val="28"/>
          <w:szCs w:val="28"/>
        </w:rPr>
        <w:t>.</w:t>
      </w:r>
      <w:ins w:id="493" w:author="Владимир Н" w:date="2022-10-04T11:09:00Z">
        <w:r w:rsidR="0081724E">
          <w:rPr>
            <w:sz w:val="28"/>
            <w:szCs w:val="28"/>
          </w:rPr>
          <w:t xml:space="preserve"> </w:t>
        </w:r>
      </w:ins>
      <w:ins w:id="494" w:author="Владимир Н" w:date="2022-10-04T11:10:00Z">
        <w:r w:rsidR="0081724E">
          <w:rPr>
            <w:sz w:val="28"/>
            <w:szCs w:val="28"/>
          </w:rPr>
          <w:t>При отказе</w:t>
        </w:r>
      </w:ins>
      <w:ins w:id="495" w:author="Владимир Н" w:date="2022-10-04T11:09:00Z">
        <w:r w:rsidR="0081724E">
          <w:rPr>
            <w:sz w:val="28"/>
            <w:szCs w:val="28"/>
          </w:rPr>
          <w:t xml:space="preserve"> или невозможности</w:t>
        </w:r>
      </w:ins>
      <w:ins w:id="496" w:author="Владимир Н" w:date="2022-10-04T11:10:00Z">
        <w:r w:rsidR="0081724E">
          <w:rPr>
            <w:sz w:val="28"/>
            <w:szCs w:val="28"/>
          </w:rPr>
          <w:t xml:space="preserve"> предоставления методики участником</w:t>
        </w:r>
      </w:ins>
      <w:ins w:id="497" w:author="Владимир Н" w:date="2022-10-04T11:12:00Z">
        <w:r w:rsidR="00056DA6">
          <w:rPr>
            <w:sz w:val="28"/>
            <w:szCs w:val="28"/>
          </w:rPr>
          <w:t>,</w:t>
        </w:r>
      </w:ins>
      <w:ins w:id="498" w:author="Владимир Н" w:date="2022-10-04T11:10:00Z">
        <w:r w:rsidR="0081724E">
          <w:rPr>
            <w:sz w:val="28"/>
            <w:szCs w:val="28"/>
          </w:rPr>
          <w:t xml:space="preserve"> провайдеру МСИ</w:t>
        </w:r>
      </w:ins>
      <w:ins w:id="499" w:author="Владимир Н" w:date="2022-10-04T11:11:00Z">
        <w:r w:rsidR="0081724E">
          <w:rPr>
            <w:sz w:val="28"/>
            <w:szCs w:val="28"/>
          </w:rPr>
          <w:t xml:space="preserve"> </w:t>
        </w:r>
      </w:ins>
      <w:ins w:id="500" w:author="Владимир Н" w:date="2022-10-04T11:12:00Z">
        <w:r w:rsidR="00056DA6">
          <w:rPr>
            <w:sz w:val="28"/>
            <w:szCs w:val="28"/>
          </w:rPr>
          <w:t xml:space="preserve">рекомендуется </w:t>
        </w:r>
      </w:ins>
      <w:ins w:id="501" w:author="Владимир Н" w:date="2022-10-04T11:11:00Z">
        <w:r w:rsidR="0081724E">
          <w:rPr>
            <w:sz w:val="28"/>
            <w:szCs w:val="28"/>
          </w:rPr>
          <w:t>принять решен</w:t>
        </w:r>
      </w:ins>
      <w:ins w:id="502" w:author="Владимир Н" w:date="2022-10-04T11:12:00Z">
        <w:r w:rsidR="00056DA6">
          <w:rPr>
            <w:sz w:val="28"/>
            <w:szCs w:val="28"/>
          </w:rPr>
          <w:t>и</w:t>
        </w:r>
      </w:ins>
      <w:ins w:id="503" w:author="Владимир Н" w:date="2022-10-04T11:11:00Z">
        <w:r w:rsidR="0081724E">
          <w:rPr>
            <w:sz w:val="28"/>
            <w:szCs w:val="28"/>
          </w:rPr>
          <w:t xml:space="preserve">е о допуске </w:t>
        </w:r>
      </w:ins>
      <w:ins w:id="504" w:author="Владимир Н" w:date="2022-10-04T11:12:00Z">
        <w:r w:rsidR="00056DA6">
          <w:rPr>
            <w:sz w:val="28"/>
            <w:szCs w:val="28"/>
          </w:rPr>
          <w:t>заявителя к участию в туре программы проверки квалификации с учетом собственных рисков</w:t>
        </w:r>
      </w:ins>
      <w:ins w:id="505" w:author="Владимир Н" w:date="2022-10-04T11:13:00Z">
        <w:r w:rsidR="00056DA6">
          <w:rPr>
            <w:sz w:val="28"/>
            <w:szCs w:val="28"/>
          </w:rPr>
          <w:t>.</w:t>
        </w:r>
      </w:ins>
    </w:p>
    <w:p w14:paraId="52A78351" w14:textId="0C439B11" w:rsidR="00BB7CDA" w:rsidRPr="006472BD" w:rsidRDefault="00E4610B" w:rsidP="00E4610B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4.2</w:t>
      </w:r>
      <w:r w:rsidR="00BB7CDA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 xml:space="preserve">При планировании программы </w:t>
      </w:r>
      <w:r w:rsidR="00BB7CDA" w:rsidRPr="006472BD">
        <w:rPr>
          <w:sz w:val="28"/>
          <w:szCs w:val="28"/>
        </w:rPr>
        <w:t xml:space="preserve">рекомендуется </w:t>
      </w:r>
      <w:r w:rsidR="00812032" w:rsidRPr="006472BD">
        <w:rPr>
          <w:sz w:val="28"/>
          <w:szCs w:val="28"/>
        </w:rPr>
        <w:t xml:space="preserve">четко определить ее цель и задачи и, при необходимости, </w:t>
      </w:r>
      <w:r w:rsidRPr="006472BD">
        <w:rPr>
          <w:sz w:val="28"/>
          <w:szCs w:val="28"/>
        </w:rPr>
        <w:t xml:space="preserve">предусмотреть </w:t>
      </w:r>
      <w:r w:rsidR="00812032" w:rsidRPr="006472BD">
        <w:rPr>
          <w:sz w:val="28"/>
          <w:szCs w:val="28"/>
        </w:rPr>
        <w:t xml:space="preserve">возможность </w:t>
      </w:r>
      <w:r w:rsidRPr="006472BD">
        <w:rPr>
          <w:sz w:val="28"/>
          <w:szCs w:val="28"/>
        </w:rPr>
        <w:t>проведени</w:t>
      </w:r>
      <w:r w:rsidR="00812032" w:rsidRPr="006472BD">
        <w:rPr>
          <w:sz w:val="28"/>
          <w:szCs w:val="28"/>
        </w:rPr>
        <w:t>я</w:t>
      </w:r>
      <w:r w:rsidRPr="006472BD">
        <w:rPr>
          <w:sz w:val="28"/>
          <w:szCs w:val="28"/>
        </w:rPr>
        <w:t xml:space="preserve"> </w:t>
      </w:r>
      <w:r w:rsidR="00BB7CDA" w:rsidRPr="006472BD">
        <w:rPr>
          <w:sz w:val="28"/>
          <w:szCs w:val="28"/>
        </w:rPr>
        <w:t>калибровк</w:t>
      </w:r>
      <w:r w:rsidRPr="006472BD">
        <w:rPr>
          <w:sz w:val="28"/>
          <w:szCs w:val="28"/>
        </w:rPr>
        <w:t>и</w:t>
      </w:r>
      <w:r w:rsidR="00622784" w:rsidRPr="006472BD">
        <w:rPr>
          <w:sz w:val="28"/>
          <w:szCs w:val="28"/>
        </w:rPr>
        <w:t xml:space="preserve"> участниками</w:t>
      </w:r>
      <w:r w:rsidR="00BB7CDA" w:rsidRPr="006472BD">
        <w:rPr>
          <w:sz w:val="28"/>
          <w:szCs w:val="28"/>
        </w:rPr>
        <w:t xml:space="preserve"> в различных точках диапазона измерений для его охвата и не</w:t>
      </w:r>
      <w:r w:rsidR="008E3E7D" w:rsidRPr="006472BD">
        <w:rPr>
          <w:sz w:val="28"/>
          <w:szCs w:val="28"/>
        </w:rPr>
        <w:t xml:space="preserve"> ограничиваться результатами </w:t>
      </w:r>
      <w:r w:rsidR="00812032" w:rsidRPr="006472BD">
        <w:rPr>
          <w:sz w:val="28"/>
          <w:szCs w:val="28"/>
        </w:rPr>
        <w:t xml:space="preserve">измерений </w:t>
      </w:r>
      <w:r w:rsidR="00BB7CDA" w:rsidRPr="006472BD">
        <w:rPr>
          <w:sz w:val="28"/>
          <w:szCs w:val="28"/>
        </w:rPr>
        <w:t xml:space="preserve">в отдельных точках, </w:t>
      </w:r>
      <w:r w:rsidR="00622784" w:rsidRPr="006472BD">
        <w:rPr>
          <w:sz w:val="28"/>
          <w:szCs w:val="28"/>
        </w:rPr>
        <w:t>поскольку</w:t>
      </w:r>
      <w:r w:rsidR="00BB7CDA" w:rsidRPr="006472BD">
        <w:rPr>
          <w:sz w:val="28"/>
          <w:szCs w:val="28"/>
        </w:rPr>
        <w:t xml:space="preserve"> это не позволяет достоверно сформулировать</w:t>
      </w:r>
      <w:r w:rsidR="00641DDA" w:rsidRPr="006472BD">
        <w:rPr>
          <w:sz w:val="28"/>
          <w:szCs w:val="28"/>
        </w:rPr>
        <w:t>,</w:t>
      </w:r>
      <w:r w:rsidR="00BB7CDA" w:rsidRPr="006472BD">
        <w:rPr>
          <w:sz w:val="28"/>
          <w:szCs w:val="28"/>
        </w:rPr>
        <w:t xml:space="preserve"> какой диапазон подтвержден в </w:t>
      </w:r>
      <w:r w:rsidR="008E3E7D" w:rsidRPr="006472BD">
        <w:rPr>
          <w:sz w:val="28"/>
          <w:szCs w:val="28"/>
        </w:rPr>
        <w:t xml:space="preserve">рамках проведенного </w:t>
      </w:r>
      <w:ins w:id="506" w:author="Владимир Н" w:date="2022-10-03T14:49:00Z">
        <w:r w:rsidR="00F13D93">
          <w:rPr>
            <w:sz w:val="28"/>
            <w:szCs w:val="28"/>
          </w:rPr>
          <w:t>тура проверки квалификации</w:t>
        </w:r>
      </w:ins>
      <w:del w:id="507" w:author="Владимир Н" w:date="2022-10-03T14:49:00Z">
        <w:r w:rsidR="008E3E7D" w:rsidRPr="006472BD" w:rsidDel="00F13D93">
          <w:rPr>
            <w:sz w:val="28"/>
            <w:szCs w:val="28"/>
          </w:rPr>
          <w:delText>раунда</w:delText>
        </w:r>
      </w:del>
      <w:r w:rsidR="00BB7CDA" w:rsidRPr="006472BD">
        <w:rPr>
          <w:sz w:val="28"/>
          <w:szCs w:val="28"/>
        </w:rPr>
        <w:t>.</w:t>
      </w:r>
    </w:p>
    <w:p w14:paraId="091FC56C" w14:textId="77777777" w:rsidR="00915B65" w:rsidRPr="006472BD" w:rsidRDefault="00915B65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0F0C9EC7" w14:textId="4C555428" w:rsidR="00945810" w:rsidRPr="006472BD" w:rsidRDefault="00C23F33" w:rsidP="00077808">
      <w:pPr>
        <w:pStyle w:val="1"/>
      </w:pPr>
      <w:bookmarkStart w:id="508" w:name="_Toc115701147"/>
      <w:r w:rsidRPr="006472BD">
        <w:t xml:space="preserve">Требования к образцам </w:t>
      </w:r>
      <w:r w:rsidR="00B074A3" w:rsidRPr="006472BD">
        <w:t>для проверки квалификации</w:t>
      </w:r>
      <w:r w:rsidR="00B074A3" w:rsidRPr="006472BD" w:rsidDel="00B074A3">
        <w:t xml:space="preserve"> </w:t>
      </w:r>
      <w:r w:rsidRPr="006472BD">
        <w:t>и обращение с ними</w:t>
      </w:r>
      <w:bookmarkEnd w:id="508"/>
    </w:p>
    <w:p w14:paraId="1C8EC268" w14:textId="1C39B15B" w:rsidR="006A14C2" w:rsidDel="00031767" w:rsidRDefault="00622784">
      <w:pPr>
        <w:suppressAutoHyphens/>
        <w:spacing w:line="360" w:lineRule="auto"/>
        <w:ind w:right="-284" w:firstLine="709"/>
        <w:jc w:val="both"/>
        <w:rPr>
          <w:del w:id="509" w:author="Владимир Н" w:date="2022-10-03T11:59:00Z"/>
          <w:sz w:val="28"/>
          <w:szCs w:val="28"/>
        </w:rPr>
      </w:pPr>
      <w:r w:rsidRPr="006472BD">
        <w:rPr>
          <w:sz w:val="28"/>
          <w:szCs w:val="28"/>
        </w:rPr>
        <w:t>5</w:t>
      </w:r>
      <w:r w:rsidR="00945810" w:rsidRPr="006472BD">
        <w:rPr>
          <w:sz w:val="28"/>
          <w:szCs w:val="28"/>
        </w:rPr>
        <w:t xml:space="preserve">.1 Провайдеру </w:t>
      </w:r>
      <w:r w:rsidR="00C57713" w:rsidRPr="006472BD">
        <w:rPr>
          <w:sz w:val="28"/>
          <w:szCs w:val="28"/>
        </w:rPr>
        <w:t xml:space="preserve">МСИ </w:t>
      </w:r>
      <w:r w:rsidR="00945810" w:rsidRPr="006472BD">
        <w:rPr>
          <w:sz w:val="28"/>
          <w:szCs w:val="28"/>
        </w:rPr>
        <w:t xml:space="preserve">рекомендуется использовать </w:t>
      </w:r>
      <w:r w:rsidR="00707C02" w:rsidRPr="006472BD">
        <w:rPr>
          <w:sz w:val="28"/>
          <w:szCs w:val="28"/>
        </w:rPr>
        <w:t>ОК</w:t>
      </w:r>
      <w:r w:rsidR="00945810" w:rsidRPr="006472BD">
        <w:rPr>
          <w:sz w:val="28"/>
          <w:szCs w:val="28"/>
        </w:rPr>
        <w:t xml:space="preserve">, </w:t>
      </w:r>
      <w:r w:rsidRPr="006472BD">
        <w:rPr>
          <w:sz w:val="28"/>
          <w:szCs w:val="28"/>
        </w:rPr>
        <w:t>ц</w:t>
      </w:r>
      <w:r w:rsidR="00945810" w:rsidRPr="006472BD">
        <w:rPr>
          <w:sz w:val="28"/>
          <w:szCs w:val="28"/>
        </w:rPr>
        <w:t>елевы</w:t>
      </w:r>
      <w:r w:rsidRPr="006472BD">
        <w:rPr>
          <w:sz w:val="28"/>
          <w:szCs w:val="28"/>
        </w:rPr>
        <w:t>е</w:t>
      </w:r>
      <w:r w:rsidR="00945810" w:rsidRPr="006472BD">
        <w:rPr>
          <w:sz w:val="28"/>
          <w:szCs w:val="28"/>
        </w:rPr>
        <w:t xml:space="preserve"> метрологически</w:t>
      </w:r>
      <w:r w:rsidRPr="006472BD">
        <w:rPr>
          <w:sz w:val="28"/>
          <w:szCs w:val="28"/>
        </w:rPr>
        <w:t>е</w:t>
      </w:r>
      <w:r w:rsidR="00945810" w:rsidRPr="006472BD">
        <w:rPr>
          <w:sz w:val="28"/>
          <w:szCs w:val="28"/>
        </w:rPr>
        <w:t xml:space="preserve"> характеристики </w:t>
      </w:r>
      <w:r w:rsidRPr="006472BD">
        <w:rPr>
          <w:sz w:val="28"/>
          <w:szCs w:val="28"/>
        </w:rPr>
        <w:t>которого</w:t>
      </w:r>
      <w:r w:rsidR="008E3E7D" w:rsidRPr="006472BD">
        <w:rPr>
          <w:sz w:val="28"/>
          <w:szCs w:val="28"/>
        </w:rPr>
        <w:t>,</w:t>
      </w:r>
      <w:r w:rsidRPr="006472BD">
        <w:rPr>
          <w:sz w:val="28"/>
          <w:szCs w:val="28"/>
        </w:rPr>
        <w:t xml:space="preserve"> </w:t>
      </w:r>
      <w:r w:rsidR="007438D3" w:rsidRPr="006472BD">
        <w:rPr>
          <w:sz w:val="28"/>
          <w:szCs w:val="28"/>
        </w:rPr>
        <w:t>имеют необходимый</w:t>
      </w:r>
      <w:r w:rsidRPr="006472BD">
        <w:rPr>
          <w:sz w:val="28"/>
          <w:szCs w:val="28"/>
        </w:rPr>
        <w:t xml:space="preserve"> запас</w:t>
      </w:r>
      <w:r w:rsidR="00945810" w:rsidRPr="006472BD">
        <w:rPr>
          <w:sz w:val="28"/>
          <w:szCs w:val="28"/>
        </w:rPr>
        <w:t xml:space="preserve"> по точности </w:t>
      </w:r>
      <w:del w:id="510" w:author="Владимир Н" w:date="2022-10-03T15:02:00Z">
        <w:r w:rsidR="00A57558" w:rsidRPr="006472BD" w:rsidDel="001D7B58">
          <w:rPr>
            <w:sz w:val="28"/>
            <w:szCs w:val="28"/>
          </w:rPr>
          <w:delText xml:space="preserve">опорного </w:delText>
        </w:r>
      </w:del>
      <w:ins w:id="511" w:author="Владимир Н" w:date="2022-10-03T15:02:00Z">
        <w:r w:rsidR="001D7B58">
          <w:rPr>
            <w:sz w:val="28"/>
            <w:szCs w:val="28"/>
          </w:rPr>
          <w:t>приписанного</w:t>
        </w:r>
        <w:r w:rsidR="001D7B58" w:rsidRPr="006472BD">
          <w:rPr>
            <w:sz w:val="28"/>
            <w:szCs w:val="28"/>
          </w:rPr>
          <w:t xml:space="preserve"> </w:t>
        </w:r>
      </w:ins>
      <w:r w:rsidR="00A57558" w:rsidRPr="006472BD">
        <w:rPr>
          <w:sz w:val="28"/>
          <w:szCs w:val="28"/>
        </w:rPr>
        <w:t xml:space="preserve">значения </w:t>
      </w:r>
      <w:r w:rsidR="00945810" w:rsidRPr="006472BD">
        <w:rPr>
          <w:sz w:val="28"/>
          <w:szCs w:val="28"/>
        </w:rPr>
        <w:t>(как минимум равноточны</w:t>
      </w:r>
      <w:r w:rsidR="007438D3" w:rsidRPr="006472BD">
        <w:rPr>
          <w:sz w:val="28"/>
          <w:szCs w:val="28"/>
        </w:rPr>
        <w:t>е</w:t>
      </w:r>
      <w:r w:rsidR="00945810" w:rsidRPr="006472BD">
        <w:rPr>
          <w:sz w:val="28"/>
          <w:szCs w:val="28"/>
        </w:rPr>
        <w:t>) по сравнению с неопределенностью измерений участников, заявляемых</w:t>
      </w:r>
      <w:r w:rsidR="007438D3" w:rsidRPr="006472BD">
        <w:rPr>
          <w:sz w:val="28"/>
          <w:szCs w:val="28"/>
        </w:rPr>
        <w:t xml:space="preserve"> участниками (в соответствии с анкетой участника или </w:t>
      </w:r>
      <w:r w:rsidR="00945810" w:rsidRPr="006472BD">
        <w:rPr>
          <w:sz w:val="28"/>
          <w:szCs w:val="28"/>
        </w:rPr>
        <w:t>в их областях аккредитации</w:t>
      </w:r>
      <w:r w:rsidR="007438D3" w:rsidRPr="006472BD">
        <w:rPr>
          <w:sz w:val="28"/>
          <w:szCs w:val="28"/>
        </w:rPr>
        <w:t>)</w:t>
      </w:r>
      <w:r w:rsidR="00945810" w:rsidRPr="006472BD">
        <w:rPr>
          <w:sz w:val="28"/>
          <w:szCs w:val="28"/>
        </w:rPr>
        <w:t>.</w:t>
      </w:r>
      <w:ins w:id="512" w:author="Владимир Н" w:date="2022-10-03T11:55:00Z">
        <w:r w:rsidR="001D6994">
          <w:rPr>
            <w:sz w:val="28"/>
            <w:szCs w:val="28"/>
          </w:rPr>
          <w:t xml:space="preserve"> Провайдер МСИ должен </w:t>
        </w:r>
        <w:r w:rsidR="001D6994" w:rsidRPr="001D6994">
          <w:rPr>
            <w:sz w:val="28"/>
            <w:szCs w:val="28"/>
          </w:rPr>
          <w:t xml:space="preserve">установить </w:t>
        </w:r>
      </w:ins>
      <w:ins w:id="513" w:author="Владимир Н" w:date="2022-10-03T11:59:00Z">
        <w:r w:rsidR="00031767">
          <w:rPr>
            <w:sz w:val="28"/>
            <w:szCs w:val="28"/>
          </w:rPr>
          <w:t>приемлемую</w:t>
        </w:r>
      </w:ins>
      <w:ins w:id="514" w:author="Владимир Н" w:date="2022-10-03T11:55:00Z">
        <w:r w:rsidR="001D6994" w:rsidRPr="001D6994">
          <w:rPr>
            <w:sz w:val="28"/>
            <w:szCs w:val="28"/>
          </w:rPr>
          <w:t xml:space="preserve"> однородност</w:t>
        </w:r>
      </w:ins>
      <w:ins w:id="515" w:author="Владимир Н" w:date="2022-10-03T11:59:00Z">
        <w:r w:rsidR="00031767">
          <w:rPr>
            <w:sz w:val="28"/>
            <w:szCs w:val="28"/>
          </w:rPr>
          <w:t>ь</w:t>
        </w:r>
      </w:ins>
      <w:ins w:id="516" w:author="Владимир Н" w:date="2022-10-03T11:55:00Z">
        <w:r w:rsidR="001D6994" w:rsidRPr="001D6994">
          <w:rPr>
            <w:sz w:val="28"/>
            <w:szCs w:val="28"/>
          </w:rPr>
          <w:t xml:space="preserve"> и стабильност</w:t>
        </w:r>
      </w:ins>
      <w:ins w:id="517" w:author="Владимир Н" w:date="2022-10-03T11:59:00Z">
        <w:r w:rsidR="00031767">
          <w:rPr>
            <w:sz w:val="28"/>
            <w:szCs w:val="28"/>
          </w:rPr>
          <w:t>ь</w:t>
        </w:r>
      </w:ins>
      <w:ins w:id="518" w:author="Владимир Н" w:date="2022-10-03T11:55:00Z">
        <w:r w:rsidR="001D6994">
          <w:rPr>
            <w:sz w:val="28"/>
            <w:szCs w:val="28"/>
          </w:rPr>
          <w:t xml:space="preserve"> для </w:t>
        </w:r>
      </w:ins>
      <w:ins w:id="519" w:author="Владимир Н" w:date="2022-10-03T11:56:00Z">
        <w:r w:rsidR="001D6994">
          <w:rPr>
            <w:sz w:val="28"/>
            <w:szCs w:val="28"/>
          </w:rPr>
          <w:t xml:space="preserve">всех </w:t>
        </w:r>
        <w:r w:rsidR="001D6994">
          <w:rPr>
            <w:sz w:val="28"/>
            <w:szCs w:val="28"/>
          </w:rPr>
          <w:lastRenderedPageBreak/>
          <w:t>определяемых показателей ОК</w:t>
        </w:r>
      </w:ins>
      <w:ins w:id="520" w:author="Владимир Н" w:date="2022-10-03T11:57:00Z">
        <w:r w:rsidR="001D6994">
          <w:rPr>
            <w:sz w:val="28"/>
            <w:szCs w:val="28"/>
          </w:rPr>
          <w:t xml:space="preserve"> </w:t>
        </w:r>
      </w:ins>
      <w:ins w:id="521" w:author="Владимир Н" w:date="2022-10-03T11:59:00Z">
        <w:r w:rsidR="00031767">
          <w:rPr>
            <w:sz w:val="28"/>
            <w:szCs w:val="28"/>
          </w:rPr>
          <w:t>в соответствии с</w:t>
        </w:r>
      </w:ins>
      <w:ins w:id="522" w:author="Владимир Н" w:date="2022-10-03T12:20:00Z">
        <w:r w:rsidR="00406D7F">
          <w:rPr>
            <w:sz w:val="28"/>
            <w:szCs w:val="28"/>
          </w:rPr>
          <w:t xml:space="preserve"> п.</w:t>
        </w:r>
      </w:ins>
      <w:ins w:id="523" w:author="Владимир Н" w:date="2022-10-03T11:59:00Z">
        <w:r w:rsidR="00031767">
          <w:rPr>
            <w:sz w:val="28"/>
            <w:szCs w:val="28"/>
          </w:rPr>
          <w:t xml:space="preserve"> </w:t>
        </w:r>
        <w:r w:rsidR="00031767" w:rsidRPr="00031767">
          <w:rPr>
            <w:sz w:val="28"/>
            <w:szCs w:val="28"/>
          </w:rPr>
          <w:t>4.4.3</w:t>
        </w:r>
        <w:r w:rsidR="00031767">
          <w:rPr>
            <w:sz w:val="28"/>
            <w:szCs w:val="28"/>
          </w:rPr>
          <w:t xml:space="preserve"> ГОСТ </w:t>
        </w:r>
      </w:ins>
      <w:ins w:id="524" w:author="Владимир Н" w:date="2022-10-03T12:00:00Z">
        <w:r w:rsidR="00031767" w:rsidRPr="006472BD">
          <w:rPr>
            <w:sz w:val="28"/>
            <w:szCs w:val="28"/>
          </w:rPr>
          <w:t>ISO/IEC 17043-2013</w:t>
        </w:r>
      </w:ins>
    </w:p>
    <w:p w14:paraId="0A495DAC" w14:textId="57C6A99C" w:rsidR="0064302F" w:rsidDel="00A35891" w:rsidRDefault="0064302F">
      <w:pPr>
        <w:suppressAutoHyphens/>
        <w:spacing w:line="360" w:lineRule="auto"/>
        <w:ind w:right="-284" w:firstLine="709"/>
        <w:jc w:val="both"/>
        <w:rPr>
          <w:del w:id="525" w:author="Найденко Владимир Николаевич" w:date="2022-09-06T10:24:00Z"/>
          <w:sz w:val="28"/>
          <w:szCs w:val="28"/>
        </w:rPr>
      </w:pPr>
    </w:p>
    <w:p w14:paraId="7129BC87" w14:textId="1F799BAF" w:rsidR="0064302F" w:rsidDel="00031767" w:rsidRDefault="0064302F">
      <w:pPr>
        <w:suppressAutoHyphens/>
        <w:spacing w:line="360" w:lineRule="auto"/>
        <w:ind w:right="-284" w:firstLine="709"/>
        <w:jc w:val="both"/>
        <w:rPr>
          <w:del w:id="526" w:author="Владимир Н" w:date="2022-10-03T11:59:00Z"/>
          <w:sz w:val="28"/>
          <w:szCs w:val="28"/>
        </w:rPr>
      </w:pPr>
    </w:p>
    <w:p w14:paraId="712A5E4D" w14:textId="692E502C" w:rsidR="00A35891" w:rsidRDefault="00031767">
      <w:pPr>
        <w:suppressAutoHyphens/>
        <w:spacing w:line="360" w:lineRule="auto"/>
        <w:ind w:right="-284" w:firstLine="709"/>
        <w:jc w:val="both"/>
        <w:rPr>
          <w:ins w:id="527" w:author="Найденко Владимир Николаевич" w:date="2022-09-06T10:23:00Z"/>
          <w:sz w:val="28"/>
          <w:szCs w:val="28"/>
        </w:rPr>
        <w:pPrChange w:id="528" w:author="Владимир Н" w:date="2022-10-03T12:00:00Z">
          <w:pPr>
            <w:spacing w:after="160" w:line="259" w:lineRule="auto"/>
          </w:pPr>
        </w:pPrChange>
      </w:pPr>
      <w:ins w:id="529" w:author="Владимир Н" w:date="2022-10-03T12:00:00Z">
        <w:r>
          <w:rPr>
            <w:sz w:val="28"/>
            <w:szCs w:val="28"/>
          </w:rPr>
          <w:t>.</w:t>
        </w:r>
      </w:ins>
      <w:ins w:id="530" w:author="Найденко Владимир Николаевич" w:date="2022-09-06T10:23:00Z">
        <w:del w:id="531" w:author="Владимир Н" w:date="2022-10-03T12:00:00Z">
          <w:r w:rsidR="00A35891" w:rsidDel="00031767">
            <w:rPr>
              <w:sz w:val="28"/>
              <w:szCs w:val="28"/>
            </w:rPr>
            <w:br w:type="page"/>
          </w:r>
        </w:del>
      </w:ins>
    </w:p>
    <w:p w14:paraId="3B02C3DA" w14:textId="027765A4" w:rsidR="0064302F" w:rsidRPr="006472BD" w:rsidDel="00A35891" w:rsidRDefault="0064302F" w:rsidP="006A14C2">
      <w:pPr>
        <w:suppressAutoHyphens/>
        <w:spacing w:line="360" w:lineRule="auto"/>
        <w:ind w:right="-284" w:firstLine="709"/>
        <w:jc w:val="both"/>
        <w:rPr>
          <w:del w:id="532" w:author="Найденко Владимир Николаевич" w:date="2022-09-06T10:24:00Z"/>
          <w:sz w:val="28"/>
          <w:szCs w:val="28"/>
        </w:rPr>
      </w:pPr>
    </w:p>
    <w:p w14:paraId="4B78C6CB" w14:textId="54B41366" w:rsidR="00945810" w:rsidRPr="006472BD" w:rsidRDefault="007438D3" w:rsidP="00945810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5</w:t>
      </w:r>
      <w:r w:rsidR="00945810" w:rsidRPr="006472BD">
        <w:rPr>
          <w:sz w:val="28"/>
          <w:szCs w:val="28"/>
        </w:rPr>
        <w:t xml:space="preserve">.2 </w:t>
      </w:r>
      <w:r w:rsidR="00C57713" w:rsidRPr="006472BD">
        <w:rPr>
          <w:sz w:val="28"/>
          <w:szCs w:val="28"/>
        </w:rPr>
        <w:t>П</w:t>
      </w:r>
      <w:r w:rsidRPr="006472BD">
        <w:rPr>
          <w:sz w:val="28"/>
          <w:szCs w:val="28"/>
        </w:rPr>
        <w:t>еред началом реализации программы</w:t>
      </w:r>
      <w:r w:rsidR="008E3E7D" w:rsidRPr="006472BD">
        <w:rPr>
          <w:sz w:val="28"/>
          <w:szCs w:val="28"/>
        </w:rPr>
        <w:t>,</w:t>
      </w:r>
      <w:r w:rsidRPr="006472BD">
        <w:rPr>
          <w:sz w:val="28"/>
          <w:szCs w:val="28"/>
        </w:rPr>
        <w:t xml:space="preserve"> п</w:t>
      </w:r>
      <w:r w:rsidR="00945810" w:rsidRPr="006472BD">
        <w:rPr>
          <w:sz w:val="28"/>
          <w:szCs w:val="28"/>
        </w:rPr>
        <w:t>ровайдер</w:t>
      </w:r>
      <w:r w:rsidRPr="006472BD">
        <w:rPr>
          <w:sz w:val="28"/>
          <w:szCs w:val="28"/>
        </w:rPr>
        <w:t>у МСИ</w:t>
      </w:r>
      <w:r w:rsidR="00945810" w:rsidRPr="006472BD">
        <w:rPr>
          <w:sz w:val="28"/>
          <w:szCs w:val="28"/>
        </w:rPr>
        <w:t xml:space="preserve"> рекомендуется определить порядок действий с </w:t>
      </w:r>
      <w:r w:rsidR="00707C02" w:rsidRPr="006472BD">
        <w:rPr>
          <w:sz w:val="28"/>
          <w:szCs w:val="28"/>
        </w:rPr>
        <w:t>ОК</w:t>
      </w:r>
      <w:r w:rsidR="00945810" w:rsidRPr="006472BD">
        <w:rPr>
          <w:sz w:val="28"/>
          <w:szCs w:val="28"/>
        </w:rPr>
        <w:t>:</w:t>
      </w:r>
    </w:p>
    <w:p w14:paraId="736F29B1" w14:textId="41C0A928" w:rsidR="00945810" w:rsidRPr="006472BD" w:rsidRDefault="00945810" w:rsidP="00971053">
      <w:pPr>
        <w:pStyle w:val="ab"/>
        <w:numPr>
          <w:ilvl w:val="0"/>
          <w:numId w:val="6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при </w:t>
      </w:r>
      <w:r w:rsidR="00650246" w:rsidRPr="006472BD">
        <w:rPr>
          <w:sz w:val="28"/>
          <w:szCs w:val="28"/>
        </w:rPr>
        <w:t>утере или повреждении</w:t>
      </w:r>
      <w:r w:rsidRPr="006472BD">
        <w:rPr>
          <w:sz w:val="28"/>
          <w:szCs w:val="28"/>
        </w:rPr>
        <w:t xml:space="preserve"> </w:t>
      </w:r>
      <w:r w:rsidR="00707C02" w:rsidRPr="006472BD">
        <w:rPr>
          <w:sz w:val="28"/>
          <w:szCs w:val="28"/>
        </w:rPr>
        <w:t>ОК</w:t>
      </w:r>
      <w:r w:rsidRPr="006472BD">
        <w:rPr>
          <w:sz w:val="28"/>
          <w:szCs w:val="28"/>
        </w:rPr>
        <w:t>;</w:t>
      </w:r>
    </w:p>
    <w:p w14:paraId="46CE83A0" w14:textId="77777777" w:rsidR="00D36BF3" w:rsidRDefault="00945810" w:rsidP="00971053">
      <w:pPr>
        <w:pStyle w:val="ab"/>
        <w:numPr>
          <w:ilvl w:val="0"/>
          <w:numId w:val="6"/>
        </w:numPr>
        <w:suppressAutoHyphens/>
        <w:spacing w:line="360" w:lineRule="auto"/>
        <w:ind w:left="0" w:right="-284" w:firstLine="426"/>
        <w:jc w:val="both"/>
        <w:rPr>
          <w:ins w:id="533" w:author="Владимир Н" w:date="2022-10-03T22:20:00Z"/>
          <w:sz w:val="28"/>
          <w:szCs w:val="28"/>
        </w:rPr>
      </w:pPr>
      <w:r w:rsidRPr="006472BD">
        <w:rPr>
          <w:sz w:val="28"/>
          <w:szCs w:val="28"/>
        </w:rPr>
        <w:t xml:space="preserve">при </w:t>
      </w:r>
      <w:r w:rsidR="00650246" w:rsidRPr="006472BD">
        <w:rPr>
          <w:sz w:val="28"/>
          <w:szCs w:val="28"/>
        </w:rPr>
        <w:t xml:space="preserve">обнаружении </w:t>
      </w:r>
      <w:r w:rsidRPr="006472BD">
        <w:rPr>
          <w:sz w:val="28"/>
          <w:szCs w:val="28"/>
        </w:rPr>
        <w:t>существенно</w:t>
      </w:r>
      <w:r w:rsidR="00650246" w:rsidRPr="006472BD">
        <w:rPr>
          <w:sz w:val="28"/>
          <w:szCs w:val="28"/>
        </w:rPr>
        <w:t>го</w:t>
      </w:r>
      <w:r w:rsidRPr="006472BD">
        <w:rPr>
          <w:sz w:val="28"/>
          <w:szCs w:val="28"/>
        </w:rPr>
        <w:t xml:space="preserve"> тренд</w:t>
      </w:r>
      <w:r w:rsidR="00650246" w:rsidRPr="006472BD">
        <w:rPr>
          <w:sz w:val="28"/>
          <w:szCs w:val="28"/>
        </w:rPr>
        <w:t xml:space="preserve">а результатов участников, а также </w:t>
      </w:r>
      <w:r w:rsidRPr="006472BD">
        <w:rPr>
          <w:sz w:val="28"/>
          <w:szCs w:val="28"/>
        </w:rPr>
        <w:t>возможности или невозможности математической обработки результатов с учетом имеющегося тренда</w:t>
      </w:r>
      <w:r w:rsidR="0028002E" w:rsidRPr="006472BD">
        <w:rPr>
          <w:sz w:val="28"/>
          <w:szCs w:val="28"/>
        </w:rPr>
        <w:t xml:space="preserve"> и </w:t>
      </w:r>
      <w:r w:rsidRPr="006472BD">
        <w:rPr>
          <w:sz w:val="28"/>
          <w:szCs w:val="28"/>
        </w:rPr>
        <w:t xml:space="preserve">критерии остановки </w:t>
      </w:r>
      <w:ins w:id="534" w:author="Владимир Н" w:date="2022-10-03T14:49:00Z">
        <w:r w:rsidR="00F13D93">
          <w:rPr>
            <w:sz w:val="28"/>
            <w:szCs w:val="28"/>
          </w:rPr>
          <w:t>тура проверки квалификации</w:t>
        </w:r>
      </w:ins>
      <w:del w:id="535" w:author="Владимир Н" w:date="2022-10-03T14:49:00Z">
        <w:r w:rsidRPr="006472BD" w:rsidDel="00F13D93">
          <w:rPr>
            <w:sz w:val="28"/>
            <w:szCs w:val="28"/>
          </w:rPr>
          <w:delText>раунда</w:delText>
        </w:r>
      </w:del>
      <w:r w:rsidRPr="006472BD">
        <w:rPr>
          <w:sz w:val="28"/>
          <w:szCs w:val="28"/>
        </w:rPr>
        <w:t xml:space="preserve">, если тренд характеристик </w:t>
      </w:r>
      <w:r w:rsidR="00707C02" w:rsidRPr="006472BD">
        <w:rPr>
          <w:sz w:val="28"/>
          <w:szCs w:val="28"/>
        </w:rPr>
        <w:t>ОК</w:t>
      </w:r>
      <w:r w:rsidR="002B1708" w:rsidRPr="006472BD" w:rsidDel="002B1708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является значительным</w:t>
      </w:r>
    </w:p>
    <w:p w14:paraId="1FD5323B" w14:textId="6475112B" w:rsidR="00945810" w:rsidRDefault="00D36BF3" w:rsidP="00971053">
      <w:pPr>
        <w:pStyle w:val="ab"/>
        <w:numPr>
          <w:ilvl w:val="0"/>
          <w:numId w:val="6"/>
        </w:numPr>
        <w:suppressAutoHyphens/>
        <w:spacing w:line="360" w:lineRule="auto"/>
        <w:ind w:left="0" w:right="-284" w:firstLine="426"/>
        <w:jc w:val="both"/>
        <w:rPr>
          <w:ins w:id="536" w:author="Владимир Н" w:date="2022-10-03T21:48:00Z"/>
          <w:sz w:val="28"/>
          <w:szCs w:val="28"/>
        </w:rPr>
      </w:pPr>
      <w:ins w:id="537" w:author="Владимир Н" w:date="2022-10-03T22:21:00Z">
        <w:r w:rsidRPr="00D36BF3">
          <w:rPr>
            <w:sz w:val="28"/>
            <w:szCs w:val="28"/>
          </w:rPr>
          <w:t xml:space="preserve">при подтверждении факта </w:t>
        </w:r>
      </w:ins>
      <w:ins w:id="538" w:author="Владимир Н" w:date="2022-10-04T11:16:00Z">
        <w:r w:rsidR="00930863">
          <w:rPr>
            <w:sz w:val="28"/>
            <w:szCs w:val="28"/>
          </w:rPr>
          <w:t xml:space="preserve">того, </w:t>
        </w:r>
      </w:ins>
      <w:ins w:id="539" w:author="Владимир Н" w:date="2022-10-03T22:21:00Z">
        <w:r w:rsidRPr="00D36BF3">
          <w:rPr>
            <w:sz w:val="28"/>
            <w:szCs w:val="28"/>
          </w:rPr>
          <w:t xml:space="preserve">что </w:t>
        </w:r>
        <w:r w:rsidR="001F5ECB">
          <w:rPr>
            <w:sz w:val="28"/>
            <w:szCs w:val="28"/>
          </w:rPr>
          <w:t>приписанные</w:t>
        </w:r>
        <w:r>
          <w:rPr>
            <w:sz w:val="28"/>
            <w:szCs w:val="28"/>
          </w:rPr>
          <w:t xml:space="preserve"> значения</w:t>
        </w:r>
        <w:r w:rsidRPr="00D36BF3">
          <w:rPr>
            <w:sz w:val="28"/>
            <w:szCs w:val="28"/>
          </w:rPr>
          <w:t xml:space="preserve"> могли быть разглашены заранее или </w:t>
        </w:r>
        <w:r w:rsidR="001F5ECB">
          <w:rPr>
            <w:sz w:val="28"/>
            <w:szCs w:val="28"/>
          </w:rPr>
          <w:t xml:space="preserve">в случае </w:t>
        </w:r>
        <w:r w:rsidRPr="00D36BF3">
          <w:rPr>
            <w:sz w:val="28"/>
            <w:szCs w:val="28"/>
          </w:rPr>
          <w:t>выявлени</w:t>
        </w:r>
        <w:r w:rsidR="001F5ECB">
          <w:rPr>
            <w:sz w:val="28"/>
            <w:szCs w:val="28"/>
          </w:rPr>
          <w:t>я</w:t>
        </w:r>
        <w:r w:rsidRPr="00D36BF3">
          <w:rPr>
            <w:sz w:val="28"/>
            <w:szCs w:val="28"/>
          </w:rPr>
          <w:t xml:space="preserve"> сговора и фальсификации результатов участниками</w:t>
        </w:r>
      </w:ins>
      <w:r w:rsidR="00945810" w:rsidRPr="006472BD">
        <w:rPr>
          <w:sz w:val="28"/>
          <w:szCs w:val="28"/>
        </w:rPr>
        <w:t>.</w:t>
      </w:r>
      <w:del w:id="540" w:author="Владимир Н" w:date="2022-10-03T21:48:00Z">
        <w:r w:rsidR="00945810" w:rsidRPr="006472BD" w:rsidDel="00886FB7">
          <w:rPr>
            <w:sz w:val="28"/>
            <w:szCs w:val="28"/>
          </w:rPr>
          <w:delText xml:space="preserve"> </w:delText>
        </w:r>
      </w:del>
    </w:p>
    <w:p w14:paraId="28FB9568" w14:textId="765BE9F8" w:rsidR="00886FB7" w:rsidRPr="00886FB7" w:rsidRDefault="00886FB7">
      <w:pPr>
        <w:pStyle w:val="formattext"/>
        <w:spacing w:before="0" w:beforeAutospacing="0" w:after="0" w:afterAutospacing="0" w:line="360" w:lineRule="auto"/>
        <w:ind w:firstLine="709"/>
        <w:jc w:val="both"/>
        <w:rPr>
          <w:ins w:id="541" w:author="Владимир Н" w:date="2022-10-03T21:48:00Z"/>
          <w:sz w:val="28"/>
          <w:szCs w:val="28"/>
          <w:rPrChange w:id="542" w:author="Владимир Н" w:date="2022-10-03T21:48:00Z">
            <w:rPr>
              <w:ins w:id="543" w:author="Владимир Н" w:date="2022-10-03T21:48:00Z"/>
              <w:rFonts w:ascii="Arial" w:hAnsi="Arial" w:cs="Arial"/>
            </w:rPr>
          </w:rPrChange>
        </w:rPr>
        <w:pPrChange w:id="544" w:author="Владимир Н" w:date="2022-10-03T21:48:00Z">
          <w:pPr>
            <w:pStyle w:val="ab"/>
            <w:numPr>
              <w:numId w:val="6"/>
            </w:numPr>
            <w:shd w:val="clear" w:color="auto" w:fill="FFFFFF"/>
            <w:tabs>
              <w:tab w:val="left" w:pos="916"/>
              <w:tab w:val="left" w:pos="1832"/>
              <w:tab w:val="left" w:pos="2748"/>
              <w:tab w:val="left" w:pos="3664"/>
              <w:tab w:val="left" w:pos="4580"/>
              <w:tab w:val="left" w:pos="5496"/>
              <w:tab w:val="left" w:pos="6412"/>
              <w:tab w:val="left" w:pos="7328"/>
              <w:tab w:val="left" w:pos="8244"/>
              <w:tab w:val="left" w:pos="9160"/>
              <w:tab w:val="left" w:pos="10076"/>
              <w:tab w:val="left" w:pos="10992"/>
              <w:tab w:val="left" w:pos="11908"/>
              <w:tab w:val="left" w:pos="12824"/>
              <w:tab w:val="left" w:pos="13740"/>
              <w:tab w:val="left" w:pos="14656"/>
            </w:tabs>
            <w:ind w:left="1429" w:hanging="360"/>
            <w:jc w:val="both"/>
          </w:pPr>
        </w:pPrChange>
      </w:pPr>
      <w:ins w:id="545" w:author="Владимир Н" w:date="2022-10-03T21:48:00Z">
        <w:r w:rsidRPr="00886FB7">
          <w:rPr>
            <w:sz w:val="28"/>
            <w:szCs w:val="28"/>
            <w:rPrChange w:id="546" w:author="Владимир Н" w:date="2022-10-03T21:48:00Z">
              <w:rPr>
                <w:rFonts w:ascii="Arial" w:hAnsi="Arial" w:cs="Arial"/>
              </w:rPr>
            </w:rPrChange>
          </w:rPr>
          <w:t>5.3 ОК должен обладать достаточной стабильностью в течение всего времени проведения раунда проверки квалификации. Контроль стабильности ОК в период проведения раунда проверки квалификации обеспечивает провайдер следующим образом.</w:t>
        </w:r>
      </w:ins>
    </w:p>
    <w:p w14:paraId="569F7FC3" w14:textId="2B50A186" w:rsidR="00886FB7" w:rsidRPr="00886FB7" w:rsidRDefault="00886FB7">
      <w:pPr>
        <w:pStyle w:val="formattext"/>
        <w:spacing w:before="0" w:beforeAutospacing="0" w:after="0" w:afterAutospacing="0" w:line="360" w:lineRule="auto"/>
        <w:ind w:firstLine="709"/>
        <w:jc w:val="both"/>
        <w:rPr>
          <w:ins w:id="547" w:author="Владимир Н" w:date="2022-10-03T21:48:00Z"/>
          <w:sz w:val="28"/>
          <w:szCs w:val="28"/>
          <w:rPrChange w:id="548" w:author="Владимир Н" w:date="2022-10-03T21:48:00Z">
            <w:rPr>
              <w:ins w:id="549" w:author="Владимир Н" w:date="2022-10-03T21:48:00Z"/>
              <w:rFonts w:ascii="Arial" w:hAnsi="Arial" w:cs="Arial"/>
            </w:rPr>
          </w:rPrChange>
        </w:rPr>
        <w:pPrChange w:id="550" w:author="Владимир Н" w:date="2022-10-03T21:48:00Z">
          <w:pPr>
            <w:pStyle w:val="ab"/>
            <w:numPr>
              <w:numId w:val="6"/>
            </w:numPr>
            <w:shd w:val="clear" w:color="auto" w:fill="FFFFFF"/>
            <w:tabs>
              <w:tab w:val="left" w:pos="916"/>
              <w:tab w:val="left" w:pos="1832"/>
              <w:tab w:val="left" w:pos="2748"/>
              <w:tab w:val="left" w:pos="3664"/>
              <w:tab w:val="left" w:pos="4580"/>
              <w:tab w:val="left" w:pos="5496"/>
              <w:tab w:val="left" w:pos="6412"/>
              <w:tab w:val="left" w:pos="7328"/>
              <w:tab w:val="left" w:pos="8244"/>
              <w:tab w:val="left" w:pos="9160"/>
              <w:tab w:val="left" w:pos="10076"/>
              <w:tab w:val="left" w:pos="10992"/>
              <w:tab w:val="left" w:pos="11908"/>
              <w:tab w:val="left" w:pos="12824"/>
              <w:tab w:val="left" w:pos="13740"/>
              <w:tab w:val="left" w:pos="14656"/>
            </w:tabs>
            <w:ind w:left="1429" w:hanging="360"/>
            <w:jc w:val="both"/>
          </w:pPr>
        </w:pPrChange>
      </w:pPr>
      <w:ins w:id="551" w:author="Владимир Н" w:date="2022-10-03T21:48:00Z">
        <w:r w:rsidRPr="00886FB7">
          <w:rPr>
            <w:sz w:val="28"/>
            <w:szCs w:val="28"/>
            <w:rPrChange w:id="552" w:author="Владимир Н" w:date="2022-10-03T21:48:00Z">
              <w:rPr>
                <w:rFonts w:ascii="Arial" w:hAnsi="Arial" w:cs="Arial"/>
              </w:rPr>
            </w:rPrChange>
          </w:rPr>
          <w:t xml:space="preserve">Перед отправкой ОК первому участнику провайдер </w:t>
        </w:r>
        <w:r>
          <w:rPr>
            <w:sz w:val="28"/>
            <w:szCs w:val="28"/>
          </w:rPr>
          <w:t xml:space="preserve">МСИ </w:t>
        </w:r>
        <w:r w:rsidRPr="00886FB7">
          <w:rPr>
            <w:sz w:val="28"/>
            <w:szCs w:val="28"/>
            <w:rPrChange w:id="553" w:author="Владимир Н" w:date="2022-10-03T21:48:00Z">
              <w:rPr>
                <w:rFonts w:ascii="Arial" w:hAnsi="Arial" w:cs="Arial"/>
              </w:rPr>
            </w:rPrChange>
          </w:rPr>
          <w:t>определяет опорное значение (</w:t>
        </w:r>
        <w:r w:rsidRPr="00886FB7">
          <w:rPr>
            <w:sz w:val="28"/>
            <w:szCs w:val="28"/>
            <w:rPrChange w:id="554" w:author="Владимир Н" w:date="2022-10-03T21:48:00Z">
              <w:rPr>
                <w:rFonts w:ascii="Arial" w:hAnsi="Arial" w:cs="Arial"/>
                <w:i/>
                <w:iCs/>
                <w:lang w:val="en-US"/>
              </w:rPr>
            </w:rPrChange>
          </w:rPr>
          <w:t>Y</w:t>
        </w:r>
        <w:r w:rsidRPr="00886FB7">
          <w:rPr>
            <w:sz w:val="28"/>
            <w:szCs w:val="28"/>
            <w:rPrChange w:id="555" w:author="Владимир Н" w:date="2022-10-03T21:48:00Z">
              <w:rPr>
                <w:rFonts w:ascii="Arial" w:hAnsi="Arial" w:cs="Arial"/>
                <w:i/>
                <w:iCs/>
                <w:vertAlign w:val="subscript"/>
              </w:rPr>
            </w:rPrChange>
          </w:rPr>
          <w:t>ref</w:t>
        </w:r>
        <w:r w:rsidRPr="00886FB7">
          <w:rPr>
            <w:sz w:val="28"/>
            <w:szCs w:val="28"/>
            <w:rPrChange w:id="556" w:author="Владимир Н" w:date="2022-10-03T21:48:00Z">
              <w:rPr>
                <w:rFonts w:ascii="Arial" w:hAnsi="Arial" w:cs="Arial"/>
              </w:rPr>
            </w:rPrChange>
          </w:rPr>
          <w:t>) и расширенную неопределенность опорного значения (</w:t>
        </w:r>
        <w:r w:rsidRPr="00886FB7">
          <w:rPr>
            <w:sz w:val="28"/>
            <w:szCs w:val="28"/>
            <w:rPrChange w:id="557" w:author="Владимир Н" w:date="2022-10-03T21:48:00Z">
              <w:rPr>
                <w:rFonts w:ascii="Arial" w:hAnsi="Arial" w:cs="Arial"/>
                <w:i/>
                <w:iCs/>
              </w:rPr>
            </w:rPrChange>
          </w:rPr>
          <w:t>U</w:t>
        </w:r>
        <w:r w:rsidRPr="00886FB7">
          <w:rPr>
            <w:sz w:val="28"/>
            <w:szCs w:val="28"/>
            <w:rPrChange w:id="558" w:author="Владимир Н" w:date="2022-10-03T21:48:00Z">
              <w:rPr>
                <w:rFonts w:ascii="Arial" w:hAnsi="Arial" w:cs="Arial"/>
                <w:i/>
                <w:iCs/>
                <w:vertAlign w:val="subscript"/>
              </w:rPr>
            </w:rPrChange>
          </w:rPr>
          <w:t>ref</w:t>
        </w:r>
        <w:r w:rsidRPr="00886FB7">
          <w:rPr>
            <w:sz w:val="28"/>
            <w:szCs w:val="28"/>
            <w:rPrChange w:id="559" w:author="Владимир Н" w:date="2022-10-03T21:48:00Z">
              <w:rPr>
                <w:rFonts w:ascii="Arial" w:hAnsi="Arial" w:cs="Arial"/>
              </w:rPr>
            </w:rPrChange>
          </w:rPr>
          <w:t>) в каждой точке диапазона измерений.</w:t>
        </w:r>
      </w:ins>
    </w:p>
    <w:p w14:paraId="3FF53288" w14:textId="40CF086E" w:rsidR="00886FB7" w:rsidRPr="00886FB7" w:rsidRDefault="00886FB7">
      <w:pPr>
        <w:pStyle w:val="formattext"/>
        <w:spacing w:before="0" w:beforeAutospacing="0" w:after="0" w:afterAutospacing="0" w:line="360" w:lineRule="auto"/>
        <w:ind w:firstLine="709"/>
        <w:jc w:val="both"/>
        <w:rPr>
          <w:ins w:id="560" w:author="Владимир Н" w:date="2022-10-03T21:48:00Z"/>
          <w:sz w:val="28"/>
          <w:szCs w:val="28"/>
          <w:rPrChange w:id="561" w:author="Владимир Н" w:date="2022-10-03T21:48:00Z">
            <w:rPr>
              <w:ins w:id="562" w:author="Владимир Н" w:date="2022-10-03T21:48:00Z"/>
              <w:rFonts w:ascii="Arial" w:hAnsi="Arial" w:cs="Arial"/>
            </w:rPr>
          </w:rPrChange>
        </w:rPr>
        <w:pPrChange w:id="563" w:author="Владимир Н" w:date="2022-10-03T21:48:00Z">
          <w:pPr>
            <w:pStyle w:val="ab"/>
            <w:numPr>
              <w:numId w:val="6"/>
            </w:numPr>
            <w:shd w:val="clear" w:color="auto" w:fill="FFFFFF"/>
            <w:tabs>
              <w:tab w:val="left" w:pos="916"/>
              <w:tab w:val="left" w:pos="1832"/>
              <w:tab w:val="left" w:pos="2748"/>
              <w:tab w:val="left" w:pos="3664"/>
              <w:tab w:val="left" w:pos="4580"/>
              <w:tab w:val="left" w:pos="5496"/>
              <w:tab w:val="left" w:pos="6412"/>
              <w:tab w:val="left" w:pos="7328"/>
              <w:tab w:val="left" w:pos="8244"/>
              <w:tab w:val="left" w:pos="9160"/>
              <w:tab w:val="left" w:pos="10076"/>
              <w:tab w:val="left" w:pos="10992"/>
              <w:tab w:val="left" w:pos="11908"/>
              <w:tab w:val="left" w:pos="12824"/>
              <w:tab w:val="left" w:pos="13740"/>
              <w:tab w:val="left" w:pos="14656"/>
            </w:tabs>
            <w:ind w:left="1429" w:hanging="360"/>
            <w:jc w:val="both"/>
          </w:pPr>
        </w:pPrChange>
      </w:pPr>
      <w:ins w:id="564" w:author="Владимир Н" w:date="2022-10-03T21:48:00Z">
        <w:r w:rsidRPr="00886FB7">
          <w:rPr>
            <w:sz w:val="28"/>
            <w:szCs w:val="28"/>
            <w:rPrChange w:id="565" w:author="Владимир Н" w:date="2022-10-03T21:48:00Z">
              <w:rPr>
                <w:rFonts w:ascii="Arial" w:hAnsi="Arial" w:cs="Arial"/>
              </w:rPr>
            </w:rPrChange>
          </w:rPr>
          <w:t xml:space="preserve">После получения ОК от очередного </w:t>
        </w:r>
        <w:r w:rsidRPr="00886FB7">
          <w:rPr>
            <w:sz w:val="28"/>
            <w:szCs w:val="28"/>
            <w:rPrChange w:id="566" w:author="Владимир Н" w:date="2022-10-03T21:48:00Z">
              <w:rPr>
                <w:rFonts w:ascii="Arial" w:hAnsi="Arial" w:cs="Arial"/>
                <w:i/>
                <w:iCs/>
              </w:rPr>
            </w:rPrChange>
          </w:rPr>
          <w:t>i</w:t>
        </w:r>
        <w:r w:rsidRPr="00886FB7">
          <w:rPr>
            <w:sz w:val="28"/>
            <w:szCs w:val="28"/>
            <w:rPrChange w:id="567" w:author="Владимир Н" w:date="2022-10-03T21:48:00Z">
              <w:rPr>
                <w:rFonts w:ascii="Arial" w:hAnsi="Arial" w:cs="Arial"/>
              </w:rPr>
            </w:rPrChange>
          </w:rPr>
          <w:t xml:space="preserve">-го участника (с учетом графика передачи ОК </w:t>
        </w:r>
      </w:ins>
      <w:ins w:id="568" w:author="Владимир Н" w:date="2022-10-03T21:49:00Z">
        <w:r w:rsidRPr="00886FB7">
          <w:rPr>
            <w:sz w:val="28"/>
            <w:szCs w:val="28"/>
          </w:rPr>
          <w:t>согласно программе</w:t>
        </w:r>
      </w:ins>
      <w:ins w:id="569" w:author="Владимир Н" w:date="2022-10-03T21:48:00Z">
        <w:r w:rsidRPr="00886FB7">
          <w:rPr>
            <w:sz w:val="28"/>
            <w:szCs w:val="28"/>
            <w:rPrChange w:id="570" w:author="Владимир Н" w:date="2022-10-03T21:48:00Z">
              <w:rPr>
                <w:rFonts w:ascii="Arial" w:hAnsi="Arial" w:cs="Arial"/>
              </w:rPr>
            </w:rPrChange>
          </w:rPr>
          <w:t xml:space="preserve"> проверки квалификации) провайдер </w:t>
        </w:r>
      </w:ins>
      <w:ins w:id="571" w:author="Владимир Н" w:date="2022-10-03T21:49:00Z">
        <w:r>
          <w:rPr>
            <w:sz w:val="28"/>
            <w:szCs w:val="28"/>
          </w:rPr>
          <w:t xml:space="preserve">МСИ </w:t>
        </w:r>
      </w:ins>
      <w:ins w:id="572" w:author="Владимир Н" w:date="2022-10-03T21:48:00Z">
        <w:r w:rsidRPr="00886FB7">
          <w:rPr>
            <w:sz w:val="28"/>
            <w:szCs w:val="28"/>
            <w:rPrChange w:id="573" w:author="Владимир Н" w:date="2022-10-03T21:48:00Z">
              <w:rPr>
                <w:rFonts w:ascii="Arial" w:hAnsi="Arial" w:cs="Arial"/>
              </w:rPr>
            </w:rPrChange>
          </w:rPr>
          <w:t>определяет результат повторной калибровки (</w:t>
        </w:r>
        <w:r w:rsidRPr="00886FB7">
          <w:rPr>
            <w:sz w:val="28"/>
            <w:szCs w:val="28"/>
            <w:rPrChange w:id="574" w:author="Владимир Н" w:date="2022-10-03T21:48:00Z">
              <w:rPr>
                <w:rFonts w:ascii="Arial" w:hAnsi="Arial" w:cs="Arial"/>
                <w:i/>
                <w:iCs/>
                <w:lang w:val="en-US"/>
              </w:rPr>
            </w:rPrChange>
          </w:rPr>
          <w:t>Y</w:t>
        </w:r>
        <w:r w:rsidRPr="00886FB7">
          <w:rPr>
            <w:sz w:val="28"/>
            <w:szCs w:val="28"/>
            <w:rPrChange w:id="575" w:author="Владимир Н" w:date="2022-10-03T21:48:00Z">
              <w:rPr>
                <w:rFonts w:ascii="Arial" w:hAnsi="Arial" w:cs="Arial"/>
                <w:i/>
                <w:iCs/>
                <w:vertAlign w:val="subscript"/>
              </w:rPr>
            </w:rPrChange>
          </w:rPr>
          <w:t>i</w:t>
        </w:r>
        <w:r w:rsidRPr="00886FB7">
          <w:rPr>
            <w:sz w:val="28"/>
            <w:szCs w:val="28"/>
            <w:rPrChange w:id="576" w:author="Владимир Н" w:date="2022-10-03T21:48:00Z">
              <w:rPr>
                <w:rFonts w:ascii="Arial" w:hAnsi="Arial" w:cs="Arial"/>
              </w:rPr>
            </w:rPrChange>
          </w:rPr>
          <w:t xml:space="preserve">) и расширенную неопределенность результата повторной калибровки </w:t>
        </w:r>
        <w:r w:rsidRPr="00886FB7">
          <w:rPr>
            <w:sz w:val="28"/>
            <w:szCs w:val="28"/>
            <w:rPrChange w:id="577" w:author="Владимир Н" w:date="2022-10-03T21:48:00Z">
              <w:rPr>
                <w:rFonts w:ascii="Arial" w:hAnsi="Arial" w:cs="Arial"/>
                <w:i/>
                <w:iCs/>
              </w:rPr>
            </w:rPrChange>
          </w:rPr>
          <w:t>U(</w:t>
        </w:r>
        <w:r w:rsidRPr="00886FB7">
          <w:rPr>
            <w:sz w:val="28"/>
            <w:szCs w:val="28"/>
            <w:rPrChange w:id="578" w:author="Владимир Н" w:date="2022-10-03T21:48:00Z">
              <w:rPr>
                <w:rFonts w:ascii="Arial" w:hAnsi="Arial" w:cs="Arial"/>
                <w:i/>
                <w:iCs/>
                <w:lang w:val="en-US"/>
              </w:rPr>
            </w:rPrChange>
          </w:rPr>
          <w:t>Y</w:t>
        </w:r>
        <w:r w:rsidRPr="00886FB7">
          <w:rPr>
            <w:sz w:val="28"/>
            <w:szCs w:val="28"/>
            <w:rPrChange w:id="579" w:author="Владимир Н" w:date="2022-10-03T21:48:00Z">
              <w:rPr>
                <w:rFonts w:ascii="Arial" w:hAnsi="Arial" w:cs="Arial"/>
                <w:i/>
                <w:iCs/>
                <w:vertAlign w:val="subscript"/>
              </w:rPr>
            </w:rPrChange>
          </w:rPr>
          <w:t>i</w:t>
        </w:r>
        <w:r w:rsidRPr="00886FB7">
          <w:rPr>
            <w:sz w:val="28"/>
            <w:szCs w:val="28"/>
            <w:rPrChange w:id="580" w:author="Владимир Н" w:date="2022-10-03T21:48:00Z">
              <w:rPr>
                <w:rFonts w:ascii="Arial" w:hAnsi="Arial" w:cs="Arial"/>
                <w:i/>
                <w:iCs/>
              </w:rPr>
            </w:rPrChange>
          </w:rPr>
          <w:t>)</w:t>
        </w:r>
        <w:r w:rsidRPr="00886FB7">
          <w:rPr>
            <w:sz w:val="28"/>
            <w:szCs w:val="28"/>
            <w:rPrChange w:id="581" w:author="Владимир Н" w:date="2022-10-03T21:48:00Z">
              <w:rPr>
                <w:rFonts w:ascii="Arial" w:hAnsi="Arial" w:cs="Arial"/>
              </w:rPr>
            </w:rPrChange>
          </w:rPr>
          <w:t>. Результат контроля стабильности ОК считают удовлетворительным, если выполняется условие:</w:t>
        </w:r>
      </w:ins>
    </w:p>
    <w:p w14:paraId="3CA06B51" w14:textId="3BACF832" w:rsidR="00886FB7" w:rsidRPr="00886FB7" w:rsidRDefault="0063135E">
      <w:pPr>
        <w:pStyle w:val="formattext"/>
        <w:tabs>
          <w:tab w:val="left" w:pos="7938"/>
        </w:tabs>
        <w:spacing w:before="0" w:beforeAutospacing="0" w:after="0" w:afterAutospacing="0" w:line="360" w:lineRule="auto"/>
        <w:ind w:firstLine="709"/>
        <w:jc w:val="both"/>
        <w:rPr>
          <w:ins w:id="582" w:author="Владимир Н" w:date="2022-10-03T21:48:00Z"/>
          <w:sz w:val="28"/>
          <w:szCs w:val="28"/>
          <w:rPrChange w:id="583" w:author="Владимир Н" w:date="2022-10-03T21:48:00Z">
            <w:rPr>
              <w:ins w:id="584" w:author="Владимир Н" w:date="2022-10-03T21:48:00Z"/>
              <w:rFonts w:ascii="Arial" w:eastAsia="Calibri" w:hAnsi="Arial" w:cs="Arial"/>
            </w:rPr>
          </w:rPrChange>
        </w:rPr>
        <w:pPrChange w:id="585" w:author="Владимир Н" w:date="2022-10-03T22:41:00Z">
          <w:pPr>
            <w:pStyle w:val="ab"/>
            <w:numPr>
              <w:numId w:val="6"/>
            </w:numPr>
            <w:spacing w:before="120" w:after="120" w:line="259" w:lineRule="auto"/>
            <w:ind w:left="1429" w:hanging="360"/>
          </w:pPr>
        </w:pPrChange>
      </w:pPr>
      <m:oMath>
        <m:d>
          <m:dPr>
            <m:begChr m:val="|"/>
            <m:endChr m:val="|"/>
            <m:ctrlPr>
              <w:ins w:id="586" w:author="Владимир Н" w:date="2022-10-03T21:48:00Z">
                <w:rPr>
                  <w:rFonts w:ascii="Cambria Math" w:hAnsi="Cambria Math"/>
                  <w:sz w:val="28"/>
                  <w:szCs w:val="28"/>
                </w:rPr>
              </w:ins>
            </m:ctrlPr>
          </m:dPr>
          <m:e>
            <m:sSub>
              <m:sSubPr>
                <m:ctrlPr>
                  <w:ins w:id="587" w:author="Владимир Н" w:date="2022-10-03T21:48:00Z">
                    <w:rPr>
                      <w:rFonts w:ascii="Cambria Math" w:hAnsi="Cambria Math"/>
                      <w:sz w:val="28"/>
                      <w:szCs w:val="28"/>
                    </w:rPr>
                  </w:ins>
                </m:ctrlPr>
              </m:sSubPr>
              <m:e>
                <m:r>
                  <w:ins w:id="588" w:author="Владимир Н" w:date="2022-10-03T21:48:00Z">
                    <w:rPr>
                      <w:rFonts w:ascii="Cambria Math"/>
                      <w:sz w:val="28"/>
                      <w:szCs w:val="28"/>
                      <w:rPrChange w:id="589" w:author="Владимир Н" w:date="2022-10-03T21:48:00Z">
                        <w:rPr>
                          <w:rFonts w:ascii="Cambria Math" w:eastAsia="Calibri" w:hAnsi="Calibri"/>
                          <w:lang w:val="en-US"/>
                        </w:rPr>
                      </w:rPrChange>
                    </w:rPr>
                    <m:t>Y</m:t>
                  </w:ins>
                </m:r>
              </m:e>
              <m:sub>
                <m:r>
                  <w:ins w:id="590" w:author="Владимир Н" w:date="2022-10-03T21:48:00Z">
                    <w:rPr>
                      <w:rFonts w:ascii="Cambria Math"/>
                      <w:sz w:val="28"/>
                      <w:szCs w:val="28"/>
                      <w:rPrChange w:id="591" w:author="Владимир Н" w:date="2022-10-03T21:48:00Z">
                        <w:rPr>
                          <w:rFonts w:ascii="Cambria Math" w:eastAsia="Calibri" w:hAnsi="Calibri"/>
                          <w:lang w:val="en-US"/>
                        </w:rPr>
                      </w:rPrChange>
                    </w:rPr>
                    <m:t>ref</m:t>
                  </w:ins>
                </m:r>
              </m:sub>
            </m:sSub>
            <m:r>
              <w:ins w:id="592" w:author="Владимир Н" w:date="2022-10-03T21:48:00Z">
                <m:rPr>
                  <m:sty m:val="p"/>
                </m:rPr>
                <w:rPr>
                  <w:rFonts w:ascii="Cambria Math"/>
                  <w:sz w:val="28"/>
                  <w:szCs w:val="28"/>
                  <w:rPrChange w:id="593" w:author="Владимир Н" w:date="2022-10-03T21:48:00Z">
                    <w:rPr>
                      <w:rFonts w:ascii="Cambria Math" w:eastAsia="Calibri" w:hAnsi="Calibri"/>
                    </w:rPr>
                  </w:rPrChange>
                </w:rPr>
                <m:t>-</m:t>
              </w:ins>
            </m:r>
            <m:sSub>
              <m:sSubPr>
                <m:ctrlPr>
                  <w:ins w:id="594" w:author="Владимир Н" w:date="2022-10-03T21:48:00Z">
                    <w:rPr>
                      <w:rFonts w:ascii="Cambria Math" w:hAnsi="Cambria Math"/>
                      <w:sz w:val="28"/>
                      <w:szCs w:val="28"/>
                    </w:rPr>
                  </w:ins>
                </m:ctrlPr>
              </m:sSubPr>
              <m:e>
                <m:r>
                  <w:ins w:id="595" w:author="Владимир Н" w:date="2022-10-03T21:48:00Z">
                    <w:rPr>
                      <w:rFonts w:ascii="Cambria Math"/>
                      <w:sz w:val="28"/>
                      <w:szCs w:val="28"/>
                      <w:rPrChange w:id="596" w:author="Владимир Н" w:date="2022-10-03T21:48:00Z">
                        <w:rPr>
                          <w:rFonts w:ascii="Cambria Math" w:eastAsia="Calibri" w:hAnsi="Calibri"/>
                          <w:lang w:val="en-US"/>
                        </w:rPr>
                      </w:rPrChange>
                    </w:rPr>
                    <m:t>Y</m:t>
                  </w:ins>
                </m:r>
              </m:e>
              <m:sub>
                <m:r>
                  <w:ins w:id="597" w:author="Владимир Н" w:date="2022-10-03T21:48:00Z">
                    <w:rPr>
                      <w:rFonts w:ascii="Cambria Math"/>
                      <w:sz w:val="28"/>
                      <w:szCs w:val="28"/>
                      <w:rPrChange w:id="598" w:author="Владимир Н" w:date="2022-10-03T21:48:00Z">
                        <w:rPr>
                          <w:rFonts w:ascii="Cambria Math" w:eastAsia="Calibri" w:hAnsi="Calibri"/>
                          <w:lang w:val="en-US"/>
                        </w:rPr>
                      </w:rPrChange>
                    </w:rPr>
                    <m:t>i</m:t>
                  </w:ins>
                </m:r>
              </m:sub>
            </m:sSub>
          </m:e>
        </m:d>
        <m:r>
          <w:ins w:id="599" w:author="Владимир Н" w:date="2022-10-03T21:48:00Z">
            <m:rPr>
              <m:sty m:val="p"/>
            </m:rPr>
            <w:rPr>
              <w:rFonts w:ascii="Cambria Math"/>
              <w:sz w:val="28"/>
              <w:szCs w:val="28"/>
              <w:rPrChange w:id="600" w:author="Владимир Н" w:date="2022-10-03T21:48:00Z">
                <w:rPr>
                  <w:rFonts w:ascii="Cambria Math" w:eastAsia="Calibri" w:hAnsi="Calibri"/>
                </w:rPr>
              </w:rPrChange>
            </w:rPr>
            <m:t>≤</m:t>
          </w:ins>
        </m:r>
        <m:rad>
          <m:radPr>
            <m:degHide m:val="1"/>
            <m:ctrlPr>
              <w:ins w:id="601" w:author="Владимир Н" w:date="2022-10-03T21:48:00Z">
                <w:rPr>
                  <w:rFonts w:ascii="Cambria Math" w:hAnsi="Cambria Math"/>
                  <w:sz w:val="28"/>
                  <w:szCs w:val="28"/>
                </w:rPr>
              </w:ins>
            </m:ctrlPr>
          </m:radPr>
          <m:deg/>
          <m:e>
            <m:sSup>
              <m:sSupPr>
                <m:ctrlPr>
                  <w:ins w:id="602" w:author="Владимир Н" w:date="2022-10-03T21:48:00Z">
                    <w:rPr>
                      <w:rFonts w:ascii="Cambria Math" w:hAnsi="Cambria Math"/>
                      <w:sz w:val="28"/>
                      <w:szCs w:val="28"/>
                    </w:rPr>
                  </w:ins>
                </m:ctrlPr>
              </m:sSupPr>
              <m:e>
                <m:sSub>
                  <m:sSubPr>
                    <m:ctrlPr>
                      <w:ins w:id="603" w:author="Владимир Н" w:date="2022-10-03T21:48:00Z">
                        <w:rPr>
                          <w:rFonts w:ascii="Cambria Math" w:hAnsi="Cambria Math"/>
                          <w:sz w:val="28"/>
                          <w:szCs w:val="28"/>
                        </w:rPr>
                      </w:ins>
                    </m:ctrlPr>
                  </m:sSubPr>
                  <m:e>
                    <m:r>
                      <w:ins w:id="604" w:author="Владимир Н" w:date="2022-10-03T21:48:00Z">
                        <w:rPr>
                          <w:rFonts w:ascii="Cambria Math"/>
                          <w:sz w:val="28"/>
                          <w:szCs w:val="28"/>
                          <w:rPrChange w:id="605" w:author="Владимир Н" w:date="2022-10-03T21:48:00Z">
                            <w:rPr>
                              <w:rFonts w:ascii="Cambria Math" w:eastAsia="Calibri" w:hAnsi="Calibri"/>
                              <w:lang w:val="en-US"/>
                            </w:rPr>
                          </w:rPrChange>
                        </w:rPr>
                        <m:t>U</m:t>
                      </w:ins>
                    </m:r>
                  </m:e>
                  <m:sub>
                    <m:r>
                      <w:ins w:id="606" w:author="Владимир Н" w:date="2022-10-03T21:48:00Z">
                        <w:rPr>
                          <w:rFonts w:ascii="Cambria Math"/>
                          <w:sz w:val="28"/>
                          <w:szCs w:val="28"/>
                          <w:rPrChange w:id="607" w:author="Владимир Н" w:date="2022-10-03T21:48:00Z">
                            <w:rPr>
                              <w:rFonts w:ascii="Cambria Math" w:eastAsia="Calibri" w:hAnsi="Calibri"/>
                              <w:lang w:val="en-US"/>
                            </w:rPr>
                          </w:rPrChange>
                        </w:rPr>
                        <m:t>ref</m:t>
                      </w:ins>
                    </m:r>
                  </m:sub>
                </m:sSub>
              </m:e>
              <m:sup>
                <m:r>
                  <w:ins w:id="608" w:author="Владимир Н" w:date="2022-10-03T21:48:00Z"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rPrChange w:id="609" w:author="Владимир Н" w:date="2022-10-03T21:48:00Z">
                        <w:rPr>
                          <w:rFonts w:ascii="Cambria Math" w:eastAsia="Calibri" w:hAnsi="Calibri"/>
                        </w:rPr>
                      </w:rPrChange>
                    </w:rPr>
                    <m:t>2</m:t>
                  </w:ins>
                </m:r>
              </m:sup>
            </m:sSup>
            <m:r>
              <w:ins w:id="610" w:author="Владимир Н" w:date="2022-10-03T21:48:00Z">
                <m:rPr>
                  <m:sty m:val="p"/>
                </m:rPr>
                <w:rPr>
                  <w:rFonts w:ascii="Cambria Math"/>
                  <w:sz w:val="28"/>
                  <w:szCs w:val="28"/>
                  <w:rPrChange w:id="611" w:author="Владимир Н" w:date="2022-10-03T21:48:00Z">
                    <w:rPr>
                      <w:rFonts w:ascii="Cambria Math" w:eastAsia="Calibri" w:hAnsi="Calibri"/>
                    </w:rPr>
                  </w:rPrChange>
                </w:rPr>
                <m:t>+</m:t>
              </w:ins>
            </m:r>
            <m:sSup>
              <m:sSupPr>
                <m:ctrlPr>
                  <w:ins w:id="612" w:author="Владимир Н" w:date="2022-10-03T21:48:00Z">
                    <w:rPr>
                      <w:rFonts w:ascii="Cambria Math" w:hAnsi="Cambria Math"/>
                      <w:sz w:val="28"/>
                      <w:szCs w:val="28"/>
                    </w:rPr>
                  </w:ins>
                </m:ctrlPr>
              </m:sSupPr>
              <m:e>
                <m:r>
                  <w:ins w:id="613" w:author="Владимир Н" w:date="2022-10-03T21:48:00Z">
                    <w:rPr>
                      <w:rFonts w:ascii="Cambria Math"/>
                      <w:sz w:val="28"/>
                      <w:szCs w:val="28"/>
                      <w:rPrChange w:id="614" w:author="Владимир Н" w:date="2022-10-03T21:48:00Z">
                        <w:rPr>
                          <w:rFonts w:ascii="Cambria Math" w:eastAsia="Calibri" w:hAnsi="Calibri"/>
                          <w:lang w:val="en-US"/>
                        </w:rPr>
                      </w:rPrChange>
                    </w:rPr>
                    <m:t>U</m:t>
                  </w:ins>
                </m:r>
              </m:e>
              <m:sup>
                <m:r>
                  <w:ins w:id="615" w:author="Владимир Н" w:date="2022-10-03T21:48:00Z"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rPrChange w:id="616" w:author="Владимир Н" w:date="2022-10-03T21:48:00Z">
                        <w:rPr>
                          <w:rFonts w:ascii="Cambria Math" w:eastAsia="Calibri" w:hAnsi="Calibri"/>
                        </w:rPr>
                      </w:rPrChange>
                    </w:rPr>
                    <m:t>2</m:t>
                  </w:ins>
                </m:r>
              </m:sup>
            </m:sSup>
            <m:r>
              <w:ins w:id="617" w:author="Владимир Н" w:date="2022-10-03T21:48:00Z">
                <m:rPr>
                  <m:sty m:val="p"/>
                </m:rPr>
                <w:rPr>
                  <w:rFonts w:ascii="Cambria Math"/>
                  <w:sz w:val="28"/>
                  <w:szCs w:val="28"/>
                  <w:rPrChange w:id="618" w:author="Владимир Н" w:date="2022-10-03T21:48:00Z">
                    <w:rPr>
                      <w:rFonts w:ascii="Cambria Math" w:eastAsia="Calibri" w:hAnsi="Calibri"/>
                    </w:rPr>
                  </w:rPrChange>
                </w:rPr>
                <m:t>(</m:t>
              </w:ins>
            </m:r>
            <m:sSub>
              <m:sSubPr>
                <m:ctrlPr>
                  <w:ins w:id="619" w:author="Владимир Н" w:date="2022-10-03T21:48:00Z">
                    <w:rPr>
                      <w:rFonts w:ascii="Cambria Math" w:hAnsi="Cambria Math"/>
                      <w:sz w:val="28"/>
                      <w:szCs w:val="28"/>
                    </w:rPr>
                  </w:ins>
                </m:ctrlPr>
              </m:sSubPr>
              <m:e>
                <m:r>
                  <w:ins w:id="620" w:author="Владимир Н" w:date="2022-10-03T21:48:00Z">
                    <w:rPr>
                      <w:rFonts w:ascii="Cambria Math"/>
                      <w:sz w:val="28"/>
                      <w:szCs w:val="28"/>
                      <w:rPrChange w:id="621" w:author="Владимир Н" w:date="2022-10-03T21:48:00Z">
                        <w:rPr>
                          <w:rFonts w:ascii="Cambria Math" w:eastAsia="Calibri" w:hAnsi="Calibri"/>
                          <w:lang w:val="en-US"/>
                        </w:rPr>
                      </w:rPrChange>
                    </w:rPr>
                    <m:t>Y</m:t>
                  </w:ins>
                </m:r>
              </m:e>
              <m:sub>
                <m:r>
                  <w:ins w:id="622" w:author="Владимир Н" w:date="2022-10-03T21:48:00Z">
                    <w:rPr>
                      <w:rFonts w:ascii="Cambria Math"/>
                      <w:sz w:val="28"/>
                      <w:szCs w:val="28"/>
                      <w:rPrChange w:id="623" w:author="Владимир Н" w:date="2022-10-03T21:48:00Z">
                        <w:rPr>
                          <w:rFonts w:ascii="Cambria Math" w:eastAsia="Calibri" w:hAnsi="Calibri"/>
                          <w:lang w:val="en-US"/>
                        </w:rPr>
                      </w:rPrChange>
                    </w:rPr>
                    <m:t>i</m:t>
                  </w:ins>
                </m:r>
              </m:sub>
            </m:sSub>
            <m:r>
              <w:ins w:id="624" w:author="Владимир Н" w:date="2022-10-03T21:48:00Z">
                <m:rPr>
                  <m:sty m:val="p"/>
                </m:rPr>
                <w:rPr>
                  <w:rFonts w:ascii="Cambria Math"/>
                  <w:sz w:val="28"/>
                  <w:szCs w:val="28"/>
                  <w:rPrChange w:id="625" w:author="Владимир Н" w:date="2022-10-03T21:48:00Z">
                    <w:rPr>
                      <w:rFonts w:ascii="Cambria Math" w:eastAsia="Calibri" w:hAnsi="Calibri"/>
                    </w:rPr>
                  </w:rPrChange>
                </w:rPr>
                <m:t>)</m:t>
              </w:ins>
            </m:r>
          </m:e>
        </m:rad>
      </m:oMath>
      <w:ins w:id="626" w:author="Владимир Н" w:date="2022-10-03T21:48:00Z">
        <w:r w:rsidR="00886FB7" w:rsidRPr="00886FB7">
          <w:rPr>
            <w:sz w:val="28"/>
            <w:szCs w:val="28"/>
            <w:rPrChange w:id="627" w:author="Владимир Н" w:date="2022-10-03T21:48:00Z">
              <w:rPr>
                <w:rFonts w:ascii="Calibri" w:eastAsia="Calibri" w:hAnsi="Calibri"/>
              </w:rPr>
            </w:rPrChange>
          </w:rPr>
          <w:tab/>
        </w:r>
      </w:ins>
      <w:ins w:id="628" w:author="Владимир Н" w:date="2022-10-03T22:41:00Z">
        <w:r w:rsidR="0042742D">
          <w:rPr>
            <w:sz w:val="28"/>
            <w:szCs w:val="28"/>
          </w:rPr>
          <w:tab/>
        </w:r>
      </w:ins>
      <w:ins w:id="629" w:author="Владимир Н" w:date="2022-10-03T21:48:00Z">
        <w:r w:rsidR="00886FB7" w:rsidRPr="00886FB7">
          <w:rPr>
            <w:sz w:val="28"/>
            <w:szCs w:val="28"/>
            <w:rPrChange w:id="630" w:author="Владимир Н" w:date="2022-10-03T21:48:00Z">
              <w:rPr>
                <w:rFonts w:ascii="Arial" w:eastAsia="Calibri" w:hAnsi="Arial" w:cs="Arial"/>
              </w:rPr>
            </w:rPrChange>
          </w:rPr>
          <w:t xml:space="preserve"> (1)</w:t>
        </w:r>
      </w:ins>
    </w:p>
    <w:p w14:paraId="55A41438" w14:textId="3E431722" w:rsidR="00886FB7" w:rsidRPr="00886FB7" w:rsidRDefault="00886FB7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rPrChange w:id="631" w:author="Владимир Н" w:date="2022-10-03T21:48:00Z">
            <w:rPr/>
          </w:rPrChange>
        </w:rPr>
        <w:pPrChange w:id="632" w:author="Владимир Н" w:date="2022-10-03T21:50:00Z">
          <w:pPr>
            <w:pStyle w:val="ab"/>
            <w:numPr>
              <w:numId w:val="6"/>
            </w:numPr>
            <w:suppressAutoHyphens/>
            <w:spacing w:line="360" w:lineRule="auto"/>
            <w:ind w:left="0" w:right="-284" w:firstLine="426"/>
            <w:jc w:val="both"/>
          </w:pPr>
        </w:pPrChange>
      </w:pPr>
      <w:ins w:id="633" w:author="Владимир Н" w:date="2022-10-03T21:48:00Z">
        <w:r w:rsidRPr="00886FB7">
          <w:rPr>
            <w:sz w:val="28"/>
            <w:szCs w:val="28"/>
            <w:rPrChange w:id="634" w:author="Владимир Н" w:date="2022-10-03T21:48:00Z">
              <w:rPr>
                <w:rFonts w:ascii="Arial" w:hAnsi="Arial" w:cs="Arial"/>
              </w:rPr>
            </w:rPrChange>
          </w:rPr>
          <w:t xml:space="preserve">Если условие (1) не выполняется в любой точке диапазона измерений, выполнение раунда проверки квалификации приостанавливается, провайдер </w:t>
        </w:r>
        <w:r w:rsidRPr="00886FB7">
          <w:rPr>
            <w:sz w:val="28"/>
            <w:szCs w:val="28"/>
            <w:rPrChange w:id="635" w:author="Владимир Н" w:date="2022-10-03T21:48:00Z">
              <w:rPr>
                <w:rFonts w:ascii="Arial" w:hAnsi="Arial" w:cs="Arial"/>
              </w:rPr>
            </w:rPrChange>
          </w:rPr>
          <w:lastRenderedPageBreak/>
          <w:t>предпринимает соответствующие меры и принимает решение о возможности продолжения реализации раунда проверки квалификации.</w:t>
        </w:r>
      </w:ins>
    </w:p>
    <w:p w14:paraId="3EE73422" w14:textId="109C3FB7" w:rsidR="008943CF" w:rsidRPr="006472BD" w:rsidDel="0090455B" w:rsidRDefault="0028002E" w:rsidP="00077808">
      <w:pPr>
        <w:pStyle w:val="formattext"/>
        <w:spacing w:before="0" w:beforeAutospacing="0" w:after="0" w:afterAutospacing="0" w:line="360" w:lineRule="auto"/>
        <w:ind w:firstLine="709"/>
        <w:jc w:val="both"/>
        <w:rPr>
          <w:del w:id="636" w:author="Владимир Н" w:date="2022-10-03T21:50:00Z"/>
          <w:sz w:val="28"/>
          <w:szCs w:val="28"/>
        </w:rPr>
      </w:pPr>
      <w:r w:rsidRPr="006472BD">
        <w:rPr>
          <w:sz w:val="28"/>
          <w:szCs w:val="28"/>
        </w:rPr>
        <w:t>5</w:t>
      </w:r>
      <w:r w:rsidR="00945810" w:rsidRPr="006472BD">
        <w:rPr>
          <w:sz w:val="28"/>
          <w:szCs w:val="28"/>
        </w:rPr>
        <w:t>.</w:t>
      </w:r>
      <w:del w:id="637" w:author="Владимир Н" w:date="2022-10-03T21:50:00Z">
        <w:r w:rsidR="00945810" w:rsidRPr="006472BD" w:rsidDel="001F05BC">
          <w:rPr>
            <w:sz w:val="28"/>
            <w:szCs w:val="28"/>
          </w:rPr>
          <w:delText>3</w:delText>
        </w:r>
      </w:del>
      <w:ins w:id="638" w:author="Владимир Н" w:date="2022-10-03T21:50:00Z">
        <w:r w:rsidR="001F05BC">
          <w:rPr>
            <w:sz w:val="28"/>
            <w:szCs w:val="28"/>
          </w:rPr>
          <w:t>4</w:t>
        </w:r>
      </w:ins>
      <w:r w:rsidR="00945810" w:rsidRPr="006472BD">
        <w:rPr>
          <w:sz w:val="28"/>
          <w:szCs w:val="28"/>
        </w:rPr>
        <w:t xml:space="preserve"> </w:t>
      </w:r>
      <w:r w:rsidR="008943CF" w:rsidRPr="006472BD">
        <w:rPr>
          <w:sz w:val="28"/>
          <w:szCs w:val="28"/>
        </w:rPr>
        <w:t xml:space="preserve">При наличии возможности транспортирования </w:t>
      </w:r>
      <w:r w:rsidR="00707C02" w:rsidRPr="006472BD">
        <w:rPr>
          <w:sz w:val="28"/>
          <w:szCs w:val="28"/>
        </w:rPr>
        <w:t>ОК</w:t>
      </w:r>
      <w:r w:rsidR="00945810" w:rsidRPr="006472BD">
        <w:rPr>
          <w:sz w:val="28"/>
          <w:szCs w:val="28"/>
        </w:rPr>
        <w:t xml:space="preserve">, провайдеру </w:t>
      </w:r>
      <w:r w:rsidR="00C57713" w:rsidRPr="006472BD">
        <w:rPr>
          <w:sz w:val="28"/>
          <w:szCs w:val="28"/>
        </w:rPr>
        <w:t xml:space="preserve">МСИ </w:t>
      </w:r>
      <w:r w:rsidR="00F32E4F" w:rsidRPr="006472BD">
        <w:rPr>
          <w:sz w:val="28"/>
          <w:szCs w:val="28"/>
        </w:rPr>
        <w:t xml:space="preserve">целесообразно </w:t>
      </w:r>
      <w:r w:rsidR="00945810" w:rsidRPr="006472BD">
        <w:rPr>
          <w:sz w:val="28"/>
          <w:szCs w:val="28"/>
        </w:rPr>
        <w:t xml:space="preserve">направлять </w:t>
      </w:r>
      <w:r w:rsidR="00F3380D" w:rsidRPr="006472BD">
        <w:rPr>
          <w:sz w:val="28"/>
          <w:szCs w:val="28"/>
        </w:rPr>
        <w:t>образец</w:t>
      </w:r>
      <w:r w:rsidR="00707C02" w:rsidRPr="006472BD">
        <w:rPr>
          <w:sz w:val="28"/>
          <w:szCs w:val="28"/>
        </w:rPr>
        <w:t xml:space="preserve"> </w:t>
      </w:r>
      <w:r w:rsidR="00F3380D" w:rsidRPr="006472BD">
        <w:rPr>
          <w:sz w:val="28"/>
          <w:szCs w:val="28"/>
        </w:rPr>
        <w:t>участнику</w:t>
      </w:r>
      <w:r w:rsidR="00945810" w:rsidRPr="006472BD">
        <w:rPr>
          <w:sz w:val="28"/>
          <w:szCs w:val="28"/>
        </w:rPr>
        <w:t xml:space="preserve">, </w:t>
      </w:r>
      <w:r w:rsidR="008943CF" w:rsidRPr="006472BD">
        <w:rPr>
          <w:sz w:val="28"/>
          <w:szCs w:val="28"/>
        </w:rPr>
        <w:t xml:space="preserve">для проведения </w:t>
      </w:r>
      <w:r w:rsidR="00945810" w:rsidRPr="006472BD">
        <w:rPr>
          <w:sz w:val="28"/>
          <w:szCs w:val="28"/>
        </w:rPr>
        <w:t xml:space="preserve">исследования </w:t>
      </w:r>
      <w:r w:rsidR="00F32E4F" w:rsidRPr="006472BD">
        <w:rPr>
          <w:sz w:val="28"/>
          <w:szCs w:val="28"/>
        </w:rPr>
        <w:t xml:space="preserve">его </w:t>
      </w:r>
      <w:r w:rsidR="00945810" w:rsidRPr="006472BD">
        <w:rPr>
          <w:sz w:val="28"/>
          <w:szCs w:val="28"/>
        </w:rPr>
        <w:t>метрологических характеристик на оборудов</w:t>
      </w:r>
      <w:r w:rsidR="008E3E7D" w:rsidRPr="006472BD">
        <w:rPr>
          <w:sz w:val="28"/>
          <w:szCs w:val="28"/>
        </w:rPr>
        <w:t>ании и в помещении участника</w:t>
      </w:r>
      <w:r w:rsidR="00945810" w:rsidRPr="006472BD">
        <w:rPr>
          <w:sz w:val="28"/>
          <w:szCs w:val="28"/>
        </w:rPr>
        <w:t xml:space="preserve">. </w:t>
      </w:r>
    </w:p>
    <w:p w14:paraId="3C8D93C0" w14:textId="432EE6F6" w:rsidR="00A56FB3" w:rsidRPr="006472BD" w:rsidRDefault="00A56FB3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  <w:pPrChange w:id="639" w:author="Владимир Н" w:date="2022-10-03T21:50:00Z">
          <w:pPr>
            <w:pStyle w:val="formattext"/>
            <w:spacing w:before="0" w:beforeAutospacing="0" w:after="0" w:afterAutospacing="0" w:line="360" w:lineRule="auto"/>
            <w:ind w:firstLine="480"/>
            <w:jc w:val="both"/>
          </w:pPr>
        </w:pPrChange>
      </w:pPr>
      <w:r w:rsidRPr="006472BD">
        <w:rPr>
          <w:sz w:val="28"/>
          <w:szCs w:val="28"/>
        </w:rPr>
        <w:t xml:space="preserve">В </w:t>
      </w:r>
      <w:r w:rsidR="00393523" w:rsidRPr="006472BD">
        <w:rPr>
          <w:sz w:val="28"/>
          <w:szCs w:val="28"/>
        </w:rPr>
        <w:t>обоснованных</w:t>
      </w:r>
      <w:r w:rsidRPr="006472BD">
        <w:rPr>
          <w:sz w:val="28"/>
          <w:szCs w:val="28"/>
        </w:rPr>
        <w:t xml:space="preserve"> случаях</w:t>
      </w:r>
      <w:r w:rsidR="00393523" w:rsidRPr="006472BD">
        <w:rPr>
          <w:sz w:val="28"/>
          <w:szCs w:val="28"/>
        </w:rPr>
        <w:t xml:space="preserve">, когда невозможно сличить результаты измерений участников при калибровке СИ с применением различных </w:t>
      </w:r>
      <w:r w:rsidR="00951A9F" w:rsidRPr="006472BD">
        <w:rPr>
          <w:sz w:val="28"/>
          <w:szCs w:val="28"/>
        </w:rPr>
        <w:t>эталонов, необходимо</w:t>
      </w:r>
      <w:r w:rsidRPr="006472BD">
        <w:rPr>
          <w:sz w:val="28"/>
          <w:szCs w:val="28"/>
        </w:rPr>
        <w:t xml:space="preserve"> </w:t>
      </w:r>
      <w:r w:rsidR="00951A9F" w:rsidRPr="006472BD">
        <w:rPr>
          <w:sz w:val="28"/>
          <w:szCs w:val="28"/>
        </w:rPr>
        <w:t>к ОК</w:t>
      </w:r>
      <w:r w:rsidR="00393523" w:rsidRPr="006472BD">
        <w:rPr>
          <w:sz w:val="28"/>
          <w:szCs w:val="28"/>
        </w:rPr>
        <w:t xml:space="preserve"> (</w:t>
      </w:r>
      <w:r w:rsidRPr="006472BD">
        <w:rPr>
          <w:sz w:val="28"/>
          <w:szCs w:val="28"/>
        </w:rPr>
        <w:t>средству измерений</w:t>
      </w:r>
      <w:r w:rsidR="00393523" w:rsidRPr="006472BD">
        <w:rPr>
          <w:sz w:val="28"/>
          <w:szCs w:val="28"/>
        </w:rPr>
        <w:t>)</w:t>
      </w:r>
      <w:r w:rsidRPr="006472BD">
        <w:rPr>
          <w:sz w:val="28"/>
          <w:szCs w:val="28"/>
        </w:rPr>
        <w:t xml:space="preserve"> приложить эталон для </w:t>
      </w:r>
      <w:r w:rsidR="00393523" w:rsidRPr="006472BD">
        <w:rPr>
          <w:sz w:val="28"/>
          <w:szCs w:val="28"/>
        </w:rPr>
        <w:t>калибровки</w:t>
      </w:r>
      <w:r w:rsidRPr="006472BD">
        <w:rPr>
          <w:sz w:val="28"/>
          <w:szCs w:val="28"/>
        </w:rPr>
        <w:t>.</w:t>
      </w:r>
      <w:r w:rsidR="00393523" w:rsidRPr="006472BD">
        <w:rPr>
          <w:sz w:val="28"/>
          <w:szCs w:val="28"/>
        </w:rPr>
        <w:t xml:space="preserve"> В этом случае, все участники сличений будут использовать один и тот же эталон для калибровки ОК (средство измерений).</w:t>
      </w:r>
      <w:del w:id="640" w:author="Владимир Н" w:date="2022-10-03T21:47:00Z">
        <w:r w:rsidRPr="006472BD" w:rsidDel="00886FB7">
          <w:rPr>
            <w:sz w:val="28"/>
            <w:szCs w:val="28"/>
          </w:rPr>
          <w:delText xml:space="preserve"> </w:delText>
        </w:r>
      </w:del>
    </w:p>
    <w:p w14:paraId="3D02FFA1" w14:textId="41A17DDA" w:rsidR="00945810" w:rsidRPr="006472BD" w:rsidRDefault="000A407D" w:rsidP="0007780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5</w:t>
      </w:r>
      <w:r w:rsidR="00945810" w:rsidRPr="006472BD">
        <w:rPr>
          <w:sz w:val="28"/>
          <w:szCs w:val="28"/>
        </w:rPr>
        <w:t>.</w:t>
      </w:r>
      <w:ins w:id="641" w:author="Владимир Н" w:date="2022-10-03T21:50:00Z">
        <w:r w:rsidR="001F05BC">
          <w:rPr>
            <w:sz w:val="28"/>
            <w:szCs w:val="28"/>
          </w:rPr>
          <w:t>5</w:t>
        </w:r>
      </w:ins>
      <w:del w:id="642" w:author="Владимир Н" w:date="2022-10-03T21:50:00Z">
        <w:r w:rsidR="00945810" w:rsidRPr="006472BD" w:rsidDel="001F05BC">
          <w:rPr>
            <w:sz w:val="28"/>
            <w:szCs w:val="28"/>
          </w:rPr>
          <w:delText>5</w:delText>
        </w:r>
      </w:del>
      <w:r w:rsidR="00945810" w:rsidRPr="006472BD">
        <w:rPr>
          <w:sz w:val="28"/>
          <w:szCs w:val="28"/>
        </w:rPr>
        <w:t xml:space="preserve"> </w:t>
      </w:r>
      <w:r w:rsidRPr="006472BD">
        <w:rPr>
          <w:sz w:val="28"/>
          <w:szCs w:val="28"/>
        </w:rPr>
        <w:t>При планировании программы н</w:t>
      </w:r>
      <w:r w:rsidR="00945810" w:rsidRPr="006472BD">
        <w:rPr>
          <w:sz w:val="28"/>
          <w:szCs w:val="28"/>
        </w:rPr>
        <w:t>еобходимо задокументировать наличие возможности или ее отсутствие</w:t>
      </w:r>
      <w:r w:rsidR="00C34A09" w:rsidRPr="006472BD">
        <w:rPr>
          <w:sz w:val="28"/>
          <w:szCs w:val="28"/>
        </w:rPr>
        <w:t>,</w:t>
      </w:r>
      <w:r w:rsidR="00945810" w:rsidRPr="006472BD">
        <w:rPr>
          <w:sz w:val="28"/>
          <w:szCs w:val="28"/>
        </w:rPr>
        <w:t xml:space="preserve"> связанное с настройкой/юстировкой </w:t>
      </w:r>
      <w:r w:rsidR="00E458CA" w:rsidRPr="006472BD">
        <w:rPr>
          <w:sz w:val="28"/>
          <w:szCs w:val="28"/>
        </w:rPr>
        <w:t xml:space="preserve">средств измерений </w:t>
      </w:r>
      <w:r w:rsidR="00945810" w:rsidRPr="006472BD">
        <w:rPr>
          <w:sz w:val="28"/>
          <w:szCs w:val="28"/>
        </w:rPr>
        <w:t xml:space="preserve">для сопоставимости результатов калибровок. </w:t>
      </w:r>
    </w:p>
    <w:p w14:paraId="7F59C35E" w14:textId="21DF4F3F" w:rsidR="003D7056" w:rsidRDefault="003D7056" w:rsidP="00077808">
      <w:pPr>
        <w:suppressAutoHyphens/>
        <w:spacing w:line="360" w:lineRule="auto"/>
        <w:ind w:right="-284" w:firstLine="709"/>
        <w:jc w:val="both"/>
        <w:rPr>
          <w:ins w:id="643" w:author="Владимир Н" w:date="2022-10-03T22:24:00Z"/>
          <w:sz w:val="28"/>
          <w:szCs w:val="28"/>
        </w:rPr>
      </w:pPr>
      <w:r w:rsidRPr="006472BD">
        <w:rPr>
          <w:sz w:val="28"/>
          <w:szCs w:val="28"/>
        </w:rPr>
        <w:t xml:space="preserve">5.6 При использовании в качестве </w:t>
      </w:r>
      <w:r w:rsidR="00707C02" w:rsidRPr="006472BD">
        <w:rPr>
          <w:sz w:val="28"/>
          <w:szCs w:val="28"/>
        </w:rPr>
        <w:t>ОК</w:t>
      </w:r>
      <w:r w:rsidRPr="006472BD">
        <w:rPr>
          <w:sz w:val="28"/>
          <w:szCs w:val="28"/>
        </w:rPr>
        <w:t xml:space="preserve"> набора данных, провайдер МСИ должен</w:t>
      </w:r>
      <w:r w:rsidR="00921A2C" w:rsidRPr="006472BD">
        <w:rPr>
          <w:sz w:val="28"/>
          <w:szCs w:val="28"/>
        </w:rPr>
        <w:t xml:space="preserve"> осуществлять</w:t>
      </w:r>
      <w:r w:rsidRPr="006472BD">
        <w:rPr>
          <w:sz w:val="28"/>
          <w:szCs w:val="28"/>
        </w:rPr>
        <w:t xml:space="preserve"> резервное копирование данных для обеспеч</w:t>
      </w:r>
      <w:r w:rsidR="00921A2C" w:rsidRPr="006472BD">
        <w:rPr>
          <w:sz w:val="28"/>
          <w:szCs w:val="28"/>
        </w:rPr>
        <w:t>ения</w:t>
      </w:r>
      <w:r w:rsidRPr="006472BD">
        <w:rPr>
          <w:sz w:val="28"/>
          <w:szCs w:val="28"/>
        </w:rPr>
        <w:t xml:space="preserve"> сохранност</w:t>
      </w:r>
      <w:r w:rsidR="00921A2C" w:rsidRPr="006472BD">
        <w:rPr>
          <w:sz w:val="28"/>
          <w:szCs w:val="28"/>
        </w:rPr>
        <w:t>и</w:t>
      </w:r>
      <w:r w:rsidRPr="006472BD">
        <w:rPr>
          <w:sz w:val="28"/>
          <w:szCs w:val="28"/>
        </w:rPr>
        <w:t xml:space="preserve"> и неизменност</w:t>
      </w:r>
      <w:r w:rsidR="00921A2C" w:rsidRPr="006472BD">
        <w:rPr>
          <w:sz w:val="28"/>
          <w:szCs w:val="28"/>
        </w:rPr>
        <w:t>и</w:t>
      </w:r>
      <w:r w:rsidRPr="006472BD">
        <w:rPr>
          <w:sz w:val="28"/>
          <w:szCs w:val="28"/>
        </w:rPr>
        <w:t xml:space="preserve"> </w:t>
      </w:r>
      <w:r w:rsidR="00921A2C" w:rsidRPr="006472BD">
        <w:rPr>
          <w:sz w:val="28"/>
          <w:szCs w:val="28"/>
        </w:rPr>
        <w:t>информации</w:t>
      </w:r>
      <w:r w:rsidRPr="006472BD">
        <w:rPr>
          <w:sz w:val="28"/>
          <w:szCs w:val="28"/>
        </w:rPr>
        <w:t xml:space="preserve"> на протяжении всего </w:t>
      </w:r>
      <w:ins w:id="644" w:author="Владимир Н" w:date="2022-10-03T14:49:00Z">
        <w:r w:rsidR="00F13D93">
          <w:rPr>
            <w:sz w:val="28"/>
            <w:szCs w:val="28"/>
          </w:rPr>
          <w:t>тура проверки квалификации</w:t>
        </w:r>
      </w:ins>
      <w:del w:id="645" w:author="Владимир Н" w:date="2022-10-03T14:49:00Z">
        <w:r w:rsidRPr="006472BD" w:rsidDel="00F13D93">
          <w:rPr>
            <w:sz w:val="28"/>
            <w:szCs w:val="28"/>
          </w:rPr>
          <w:delText>раунда программы</w:delText>
        </w:r>
      </w:del>
      <w:r w:rsidR="00921A2C" w:rsidRPr="006472BD">
        <w:rPr>
          <w:sz w:val="28"/>
          <w:szCs w:val="28"/>
        </w:rPr>
        <w:t>.</w:t>
      </w:r>
    </w:p>
    <w:p w14:paraId="0EEFE65A" w14:textId="006FAE32" w:rsidR="004F25E5" w:rsidRPr="006472BD" w:rsidDel="00173D9D" w:rsidRDefault="004F25E5" w:rsidP="00077808">
      <w:pPr>
        <w:suppressAutoHyphens/>
        <w:spacing w:line="360" w:lineRule="auto"/>
        <w:ind w:right="-284" w:firstLine="709"/>
        <w:jc w:val="both"/>
        <w:rPr>
          <w:del w:id="646" w:author="Владимир Н" w:date="2022-10-04T11:20:00Z"/>
          <w:sz w:val="28"/>
          <w:szCs w:val="28"/>
        </w:rPr>
      </w:pPr>
      <w:ins w:id="647" w:author="Владимир Н" w:date="2022-10-03T22:24:00Z">
        <w:r w:rsidRPr="004F25E5">
          <w:rPr>
            <w:sz w:val="28"/>
            <w:szCs w:val="28"/>
            <w:rPrChange w:id="648" w:author="Владимир Н" w:date="2022-10-03T22:24:00Z">
              <w:rPr>
                <w:sz w:val="24"/>
                <w:szCs w:val="24"/>
              </w:rPr>
            </w:rPrChange>
          </w:rPr>
          <w:t xml:space="preserve">5.7 </w:t>
        </w:r>
      </w:ins>
      <w:ins w:id="649" w:author="Владимир Н" w:date="2022-10-04T11:18:00Z">
        <w:r w:rsidR="00486D2A">
          <w:rPr>
            <w:sz w:val="28"/>
            <w:szCs w:val="28"/>
          </w:rPr>
          <w:t>При</w:t>
        </w:r>
      </w:ins>
      <w:ins w:id="650" w:author="Владимир Н" w:date="2022-10-03T22:24:00Z">
        <w:r w:rsidRPr="004F25E5">
          <w:rPr>
            <w:sz w:val="28"/>
            <w:szCs w:val="28"/>
            <w:rPrChange w:id="651" w:author="Владимир Н" w:date="2022-10-03T22:24:00Z">
              <w:rPr>
                <w:sz w:val="24"/>
                <w:szCs w:val="24"/>
              </w:rPr>
            </w:rPrChange>
          </w:rPr>
          <w:t xml:space="preserve"> </w:t>
        </w:r>
      </w:ins>
      <w:ins w:id="652" w:author="Владимир Н" w:date="2022-10-04T11:19:00Z">
        <w:r w:rsidR="00486D2A">
          <w:rPr>
            <w:sz w:val="28"/>
            <w:szCs w:val="28"/>
          </w:rPr>
          <w:t xml:space="preserve">необходимости отражения </w:t>
        </w:r>
      </w:ins>
      <w:ins w:id="653" w:author="Владимир Н" w:date="2022-10-03T22:24:00Z">
        <w:r w:rsidRPr="004F25E5">
          <w:rPr>
            <w:sz w:val="28"/>
            <w:szCs w:val="28"/>
            <w:rPrChange w:id="654" w:author="Владимир Н" w:date="2022-10-03T22:24:00Z">
              <w:rPr>
                <w:sz w:val="24"/>
                <w:szCs w:val="24"/>
              </w:rPr>
            </w:rPrChange>
          </w:rPr>
          <w:t>особенностей работы и/или обращения с ОК (порядка транспортирования, включения, выключения, установления рабочих режимов работы и пр.) провайдер</w:t>
        </w:r>
        <w:r>
          <w:rPr>
            <w:sz w:val="28"/>
            <w:szCs w:val="28"/>
          </w:rPr>
          <w:t xml:space="preserve"> МСИ</w:t>
        </w:r>
        <w:r w:rsidRPr="004F25E5">
          <w:rPr>
            <w:sz w:val="28"/>
            <w:szCs w:val="28"/>
            <w:rPrChange w:id="655" w:author="Владимир Н" w:date="2022-10-03T22:24:00Z">
              <w:rPr>
                <w:sz w:val="24"/>
                <w:szCs w:val="24"/>
              </w:rPr>
            </w:rPrChange>
          </w:rPr>
          <w:t xml:space="preserve"> должен сообщить об этом участнику в инструкции к ОК</w:t>
        </w:r>
        <w:r>
          <w:rPr>
            <w:sz w:val="28"/>
            <w:szCs w:val="28"/>
          </w:rPr>
          <w:t>.</w:t>
        </w:r>
      </w:ins>
    </w:p>
    <w:p w14:paraId="164BB167" w14:textId="4D57A415" w:rsidR="00A35891" w:rsidRDefault="00A35891" w:rsidP="00173D9D">
      <w:pPr>
        <w:suppressAutoHyphens/>
        <w:spacing w:line="360" w:lineRule="auto"/>
        <w:ind w:right="-284" w:firstLine="709"/>
        <w:jc w:val="both"/>
        <w:rPr>
          <w:ins w:id="656" w:author="Найденко Владимир Николаевич" w:date="2022-09-06T10:24:00Z"/>
          <w:sz w:val="28"/>
          <w:szCs w:val="28"/>
        </w:rPr>
        <w:pPrChange w:id="657" w:author="Владимир Н" w:date="2022-10-04T11:20:00Z">
          <w:pPr>
            <w:spacing w:after="160" w:line="259" w:lineRule="auto"/>
          </w:pPr>
        </w:pPrChange>
      </w:pPr>
      <w:ins w:id="658" w:author="Найденко Владимир Николаевич" w:date="2022-09-06T10:24:00Z">
        <w:r>
          <w:rPr>
            <w:b/>
          </w:rPr>
          <w:br w:type="page"/>
        </w:r>
      </w:ins>
    </w:p>
    <w:p w14:paraId="363EA0E2" w14:textId="77777777" w:rsidR="0064302F" w:rsidDel="00A35891" w:rsidRDefault="0064302F" w:rsidP="00945810">
      <w:pPr>
        <w:suppressAutoHyphens/>
        <w:spacing w:line="360" w:lineRule="auto"/>
        <w:ind w:right="-284" w:firstLine="426"/>
        <w:jc w:val="both"/>
        <w:rPr>
          <w:del w:id="659" w:author="Найденко Владимир Николаевич" w:date="2022-09-06T10:24:00Z"/>
          <w:sz w:val="28"/>
          <w:szCs w:val="28"/>
        </w:rPr>
      </w:pPr>
      <w:bookmarkStart w:id="660" w:name="_Toc115701148"/>
      <w:bookmarkEnd w:id="660"/>
    </w:p>
    <w:p w14:paraId="110C7B96" w14:textId="5485B57A" w:rsidR="0064302F" w:rsidDel="00A35891" w:rsidRDefault="0064302F" w:rsidP="00945810">
      <w:pPr>
        <w:suppressAutoHyphens/>
        <w:spacing w:line="360" w:lineRule="auto"/>
        <w:ind w:right="-284" w:firstLine="426"/>
        <w:jc w:val="both"/>
        <w:rPr>
          <w:del w:id="661" w:author="Найденко Владимир Николаевич" w:date="2022-09-06T10:24:00Z"/>
          <w:sz w:val="28"/>
          <w:szCs w:val="28"/>
        </w:rPr>
      </w:pPr>
      <w:bookmarkStart w:id="662" w:name="_Toc115701149"/>
      <w:bookmarkEnd w:id="662"/>
    </w:p>
    <w:p w14:paraId="29D0022B" w14:textId="288FFB10" w:rsidR="0064302F" w:rsidDel="00A35891" w:rsidRDefault="0064302F" w:rsidP="00945810">
      <w:pPr>
        <w:suppressAutoHyphens/>
        <w:spacing w:line="360" w:lineRule="auto"/>
        <w:ind w:right="-284" w:firstLine="426"/>
        <w:jc w:val="both"/>
        <w:rPr>
          <w:del w:id="663" w:author="Найденко Владимир Николаевич" w:date="2022-09-06T10:24:00Z"/>
          <w:sz w:val="28"/>
          <w:szCs w:val="28"/>
        </w:rPr>
      </w:pPr>
      <w:bookmarkStart w:id="664" w:name="_Toc115701150"/>
      <w:bookmarkEnd w:id="664"/>
    </w:p>
    <w:p w14:paraId="6252C89E" w14:textId="369F6450" w:rsidR="0064302F" w:rsidRPr="006472BD" w:rsidDel="00A35891" w:rsidRDefault="0064302F" w:rsidP="00945810">
      <w:pPr>
        <w:suppressAutoHyphens/>
        <w:spacing w:line="360" w:lineRule="auto"/>
        <w:ind w:right="-284" w:firstLine="426"/>
        <w:jc w:val="both"/>
        <w:rPr>
          <w:del w:id="665" w:author="Найденко Владимир Николаевич" w:date="2022-09-06T10:24:00Z"/>
          <w:sz w:val="28"/>
          <w:szCs w:val="28"/>
        </w:rPr>
      </w:pPr>
      <w:bookmarkStart w:id="666" w:name="_Toc115701151"/>
      <w:bookmarkEnd w:id="666"/>
    </w:p>
    <w:p w14:paraId="659B72C8" w14:textId="1BD82030" w:rsidR="00D76388" w:rsidRPr="006472BD" w:rsidDel="00A35891" w:rsidRDefault="00D76388" w:rsidP="00945810">
      <w:pPr>
        <w:suppressAutoHyphens/>
        <w:spacing w:line="360" w:lineRule="auto"/>
        <w:ind w:right="-284" w:firstLine="426"/>
        <w:jc w:val="both"/>
        <w:rPr>
          <w:del w:id="667" w:author="Найденко Владимир Николаевич" w:date="2022-09-06T10:24:00Z"/>
          <w:sz w:val="28"/>
          <w:szCs w:val="28"/>
        </w:rPr>
      </w:pPr>
      <w:bookmarkStart w:id="668" w:name="_Toc115701152"/>
      <w:bookmarkEnd w:id="668"/>
    </w:p>
    <w:p w14:paraId="4ADA1561" w14:textId="1E5CAF0D" w:rsidR="00490A42" w:rsidRPr="006472BD" w:rsidRDefault="00490A42" w:rsidP="00077808">
      <w:pPr>
        <w:pStyle w:val="1"/>
      </w:pPr>
      <w:bookmarkStart w:id="669" w:name="_Toc115701153"/>
      <w:r w:rsidRPr="006472BD">
        <w:t>Транспортирование образцов для проверки квалификации</w:t>
      </w:r>
      <w:bookmarkEnd w:id="669"/>
      <w:r w:rsidRPr="006472BD">
        <w:t xml:space="preserve"> </w:t>
      </w:r>
    </w:p>
    <w:p w14:paraId="2B730534" w14:textId="55C53822" w:rsidR="00490A42" w:rsidRPr="00F90F60" w:rsidRDefault="00490A42" w:rsidP="00490A42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6.1 При транспортировании, особое внимание следует уделить вопросам стабильности метрологических характеристик </w:t>
      </w:r>
      <w:r w:rsidR="00707C02" w:rsidRPr="006472BD">
        <w:rPr>
          <w:sz w:val="28"/>
          <w:szCs w:val="28"/>
        </w:rPr>
        <w:t>ОК</w:t>
      </w:r>
      <w:r w:rsidRPr="00F90F60">
        <w:rPr>
          <w:sz w:val="28"/>
          <w:szCs w:val="28"/>
        </w:rPr>
        <w:t xml:space="preserve">. </w:t>
      </w:r>
    </w:p>
    <w:p w14:paraId="7F14B9FF" w14:textId="77777777" w:rsidR="002F0B52" w:rsidRDefault="009B58A5" w:rsidP="000B5562">
      <w:pPr>
        <w:pStyle w:val="formattext"/>
        <w:spacing w:before="0" w:beforeAutospacing="0" w:after="0" w:afterAutospacing="0" w:line="360" w:lineRule="auto"/>
        <w:ind w:firstLine="709"/>
        <w:jc w:val="both"/>
        <w:rPr>
          <w:ins w:id="670" w:author="Владимир Н" w:date="2022-10-03T22:29:00Z"/>
          <w:sz w:val="28"/>
          <w:szCs w:val="28"/>
        </w:rPr>
      </w:pPr>
      <w:r w:rsidRPr="006472BD">
        <w:rPr>
          <w:sz w:val="28"/>
          <w:szCs w:val="28"/>
        </w:rPr>
        <w:t xml:space="preserve">6.2 </w:t>
      </w:r>
      <w:r w:rsidR="000B5562" w:rsidRPr="006472BD">
        <w:rPr>
          <w:sz w:val="28"/>
          <w:szCs w:val="28"/>
        </w:rPr>
        <w:t xml:space="preserve">Для </w:t>
      </w:r>
      <w:r w:rsidR="009641FD" w:rsidRPr="006472BD">
        <w:rPr>
          <w:sz w:val="28"/>
          <w:szCs w:val="28"/>
        </w:rPr>
        <w:t xml:space="preserve">снижения </w:t>
      </w:r>
      <w:r w:rsidR="00E458CA" w:rsidRPr="006472BD">
        <w:rPr>
          <w:sz w:val="28"/>
          <w:szCs w:val="28"/>
        </w:rPr>
        <w:t xml:space="preserve">риска </w:t>
      </w:r>
      <w:r w:rsidR="009641FD" w:rsidRPr="006472BD">
        <w:rPr>
          <w:sz w:val="28"/>
          <w:szCs w:val="28"/>
        </w:rPr>
        <w:t xml:space="preserve">повреждения образцов </w:t>
      </w:r>
      <w:r w:rsidR="00A66C3E" w:rsidRPr="006472BD">
        <w:rPr>
          <w:sz w:val="28"/>
          <w:szCs w:val="28"/>
        </w:rPr>
        <w:t>при транспортировании,</w:t>
      </w:r>
      <w:r w:rsidR="00D9038B" w:rsidRPr="006472BD">
        <w:rPr>
          <w:sz w:val="28"/>
          <w:szCs w:val="28"/>
        </w:rPr>
        <w:t xml:space="preserve"> </w:t>
      </w:r>
      <w:r w:rsidR="00E458CA" w:rsidRPr="006472BD">
        <w:rPr>
          <w:sz w:val="28"/>
          <w:szCs w:val="28"/>
        </w:rPr>
        <w:t xml:space="preserve">связанного </w:t>
      </w:r>
      <w:r w:rsidR="00D9038B" w:rsidRPr="006472BD">
        <w:rPr>
          <w:sz w:val="28"/>
          <w:szCs w:val="28"/>
        </w:rPr>
        <w:t xml:space="preserve">с установлением </w:t>
      </w:r>
      <w:r w:rsidRPr="006472BD">
        <w:rPr>
          <w:sz w:val="28"/>
          <w:szCs w:val="28"/>
        </w:rPr>
        <w:t xml:space="preserve">необходимых </w:t>
      </w:r>
      <w:r w:rsidR="00D9038B" w:rsidRPr="006472BD">
        <w:rPr>
          <w:sz w:val="28"/>
          <w:szCs w:val="28"/>
        </w:rPr>
        <w:t>требований к транспортной компании</w:t>
      </w:r>
      <w:r w:rsidR="009641FD" w:rsidRPr="006472BD">
        <w:rPr>
          <w:sz w:val="28"/>
          <w:szCs w:val="28"/>
        </w:rPr>
        <w:t>, провайдеру</w:t>
      </w:r>
      <w:ins w:id="671" w:author="Владимир Н" w:date="2022-10-03T14:56:00Z">
        <w:r w:rsidR="000A40F6">
          <w:rPr>
            <w:sz w:val="28"/>
            <w:szCs w:val="28"/>
          </w:rPr>
          <w:t xml:space="preserve"> МСИ</w:t>
        </w:r>
      </w:ins>
      <w:r w:rsidR="009641FD" w:rsidRPr="006472BD">
        <w:rPr>
          <w:sz w:val="28"/>
          <w:szCs w:val="28"/>
        </w:rPr>
        <w:t xml:space="preserve"> рекомендуется </w:t>
      </w:r>
      <w:r w:rsidR="00D9038B" w:rsidRPr="006472BD">
        <w:rPr>
          <w:sz w:val="28"/>
          <w:szCs w:val="28"/>
        </w:rPr>
        <w:t>самостоятельно выбрать</w:t>
      </w:r>
      <w:r w:rsidR="009641FD" w:rsidRPr="006472BD">
        <w:rPr>
          <w:sz w:val="28"/>
          <w:szCs w:val="28"/>
        </w:rPr>
        <w:t xml:space="preserve"> </w:t>
      </w:r>
      <w:r w:rsidR="00490A42" w:rsidRPr="006472BD">
        <w:rPr>
          <w:sz w:val="28"/>
          <w:szCs w:val="28"/>
        </w:rPr>
        <w:t>транспортн</w:t>
      </w:r>
      <w:r w:rsidR="00D9038B" w:rsidRPr="006472BD">
        <w:rPr>
          <w:sz w:val="28"/>
          <w:szCs w:val="28"/>
        </w:rPr>
        <w:t>ую</w:t>
      </w:r>
      <w:r w:rsidR="00490A42" w:rsidRPr="006472BD">
        <w:rPr>
          <w:sz w:val="28"/>
          <w:szCs w:val="28"/>
        </w:rPr>
        <w:t xml:space="preserve"> компани</w:t>
      </w:r>
      <w:r w:rsidR="00D9038B" w:rsidRPr="006472BD">
        <w:rPr>
          <w:sz w:val="28"/>
          <w:szCs w:val="28"/>
        </w:rPr>
        <w:t>ю</w:t>
      </w:r>
      <w:r w:rsidR="00490A42" w:rsidRPr="006472BD">
        <w:rPr>
          <w:sz w:val="28"/>
          <w:szCs w:val="28"/>
        </w:rPr>
        <w:t xml:space="preserve"> и заключ</w:t>
      </w:r>
      <w:r w:rsidR="00D9038B" w:rsidRPr="006472BD">
        <w:rPr>
          <w:sz w:val="28"/>
          <w:szCs w:val="28"/>
        </w:rPr>
        <w:t>ить</w:t>
      </w:r>
      <w:r w:rsidR="00490A42" w:rsidRPr="006472BD">
        <w:rPr>
          <w:sz w:val="28"/>
          <w:szCs w:val="28"/>
        </w:rPr>
        <w:t xml:space="preserve"> договор</w:t>
      </w:r>
      <w:r w:rsidR="00D9038B" w:rsidRPr="006472BD">
        <w:rPr>
          <w:sz w:val="28"/>
          <w:szCs w:val="28"/>
        </w:rPr>
        <w:t>ы</w:t>
      </w:r>
      <w:r w:rsidR="00490A42" w:rsidRPr="006472BD">
        <w:rPr>
          <w:sz w:val="28"/>
          <w:szCs w:val="28"/>
        </w:rPr>
        <w:t xml:space="preserve"> </w:t>
      </w:r>
      <w:r w:rsidR="009641FD" w:rsidRPr="006472BD">
        <w:rPr>
          <w:sz w:val="28"/>
          <w:szCs w:val="28"/>
        </w:rPr>
        <w:t>на</w:t>
      </w:r>
      <w:r w:rsidR="00490A42" w:rsidRPr="006472BD">
        <w:rPr>
          <w:sz w:val="28"/>
          <w:szCs w:val="28"/>
        </w:rPr>
        <w:t xml:space="preserve"> транспортировани</w:t>
      </w:r>
      <w:r w:rsidR="009641FD" w:rsidRPr="006472BD">
        <w:rPr>
          <w:sz w:val="28"/>
          <w:szCs w:val="28"/>
        </w:rPr>
        <w:t>е</w:t>
      </w:r>
      <w:r w:rsidR="00490A42" w:rsidRPr="006472BD">
        <w:rPr>
          <w:sz w:val="28"/>
          <w:szCs w:val="28"/>
        </w:rPr>
        <w:t xml:space="preserve"> образц</w:t>
      </w:r>
      <w:r w:rsidR="009641FD" w:rsidRPr="006472BD">
        <w:rPr>
          <w:sz w:val="28"/>
          <w:szCs w:val="28"/>
        </w:rPr>
        <w:t>ов.</w:t>
      </w:r>
      <w:ins w:id="672" w:author="Владимир Н" w:date="2022-10-03T22:26:00Z">
        <w:r w:rsidR="00E97163" w:rsidRPr="002F0B52">
          <w:rPr>
            <w:sz w:val="28"/>
            <w:szCs w:val="28"/>
            <w:rPrChange w:id="673" w:author="Владимир Н" w:date="2022-10-03T22:29:00Z">
              <w:rPr/>
            </w:rPrChange>
          </w:rPr>
          <w:t xml:space="preserve"> </w:t>
        </w:r>
      </w:ins>
    </w:p>
    <w:p w14:paraId="18894E60" w14:textId="0D94D949" w:rsidR="002F0B52" w:rsidRDefault="002F0B52" w:rsidP="000B5562">
      <w:pPr>
        <w:pStyle w:val="formattext"/>
        <w:spacing w:before="0" w:beforeAutospacing="0" w:after="0" w:afterAutospacing="0" w:line="360" w:lineRule="auto"/>
        <w:ind w:firstLine="709"/>
        <w:jc w:val="both"/>
        <w:rPr>
          <w:ins w:id="674" w:author="Владимир Н" w:date="2022-10-03T22:29:00Z"/>
          <w:sz w:val="28"/>
          <w:szCs w:val="28"/>
        </w:rPr>
      </w:pPr>
      <w:ins w:id="675" w:author="Владимир Н" w:date="2022-10-03T22:29:00Z">
        <w:r>
          <w:rPr>
            <w:sz w:val="28"/>
            <w:szCs w:val="28"/>
          </w:rPr>
          <w:t>При наличии</w:t>
        </w:r>
      </w:ins>
      <w:ins w:id="676" w:author="Владимир Н" w:date="2022-10-03T22:28:00Z">
        <w:r w:rsidRPr="002F0B52">
          <w:rPr>
            <w:sz w:val="28"/>
            <w:szCs w:val="28"/>
            <w:rPrChange w:id="677" w:author="Владимир Н" w:date="2022-10-03T22:29:00Z">
              <w:rPr/>
            </w:rPrChange>
          </w:rPr>
          <w:t xml:space="preserve"> возможности самовывоза и/ или транспортировки ОК участником (транспортной компанией участника) провайдеру необходимо заблаговременно уведомить участника о необходимых условиях транспортировки и об ответственности участника за сохранность ОК при таком способе доставки</w:t>
        </w:r>
      </w:ins>
      <w:ins w:id="678" w:author="Владимир Н" w:date="2022-10-03T22:29:00Z">
        <w:r>
          <w:rPr>
            <w:sz w:val="28"/>
            <w:szCs w:val="28"/>
          </w:rPr>
          <w:t>.</w:t>
        </w:r>
      </w:ins>
      <w:ins w:id="679" w:author="Владимир Н" w:date="2022-10-03T22:28:00Z">
        <w:r w:rsidRPr="002F0B52">
          <w:rPr>
            <w:sz w:val="28"/>
            <w:szCs w:val="28"/>
            <w:rPrChange w:id="680" w:author="Владимир Н" w:date="2022-10-03T22:29:00Z">
              <w:rPr/>
            </w:rPrChange>
          </w:rPr>
          <w:t xml:space="preserve"> </w:t>
        </w:r>
      </w:ins>
    </w:p>
    <w:p w14:paraId="790FDE24" w14:textId="0A1F68AB" w:rsidR="005F4E20" w:rsidRDefault="00E97163" w:rsidP="000B5562">
      <w:pPr>
        <w:pStyle w:val="formattext"/>
        <w:spacing w:before="0" w:beforeAutospacing="0" w:after="0" w:afterAutospacing="0" w:line="360" w:lineRule="auto"/>
        <w:ind w:firstLine="709"/>
        <w:jc w:val="both"/>
        <w:rPr>
          <w:ins w:id="681" w:author="Владимир Н" w:date="2022-10-04T11:22:00Z"/>
          <w:sz w:val="28"/>
          <w:szCs w:val="28"/>
        </w:rPr>
      </w:pPr>
      <w:ins w:id="682" w:author="Владимир Н" w:date="2022-10-03T22:26:00Z">
        <w:r w:rsidRPr="00E97163">
          <w:rPr>
            <w:sz w:val="28"/>
            <w:szCs w:val="28"/>
          </w:rPr>
          <w:t>Провайдер</w:t>
        </w:r>
        <w:r>
          <w:rPr>
            <w:sz w:val="28"/>
            <w:szCs w:val="28"/>
          </w:rPr>
          <w:t>у МСИ</w:t>
        </w:r>
        <w:r w:rsidRPr="00E97163">
          <w:rPr>
            <w:sz w:val="28"/>
            <w:szCs w:val="28"/>
          </w:rPr>
          <w:t xml:space="preserve"> </w:t>
        </w:r>
      </w:ins>
      <w:ins w:id="683" w:author="Владимир Н" w:date="2022-10-03T22:27:00Z">
        <w:r>
          <w:rPr>
            <w:sz w:val="28"/>
            <w:szCs w:val="28"/>
          </w:rPr>
          <w:t>следует</w:t>
        </w:r>
      </w:ins>
      <w:ins w:id="684" w:author="Владимир Н" w:date="2022-10-03T22:26:00Z">
        <w:r w:rsidRPr="00E97163">
          <w:rPr>
            <w:sz w:val="28"/>
            <w:szCs w:val="28"/>
          </w:rPr>
          <w:t xml:space="preserve"> получить от участника подтверждение </w:t>
        </w:r>
      </w:ins>
      <w:ins w:id="685" w:author="Владимир Н" w:date="2022-10-04T11:22:00Z">
        <w:r w:rsidR="005F4E20">
          <w:rPr>
            <w:sz w:val="28"/>
            <w:szCs w:val="28"/>
          </w:rPr>
          <w:t>того, что</w:t>
        </w:r>
      </w:ins>
      <w:ins w:id="686" w:author="Владимир Н" w:date="2022-10-04T11:23:00Z">
        <w:r w:rsidR="005F4E20">
          <w:rPr>
            <w:sz w:val="28"/>
            <w:szCs w:val="28"/>
          </w:rPr>
          <w:t xml:space="preserve"> участником получен</w:t>
        </w:r>
      </w:ins>
      <w:ins w:id="687" w:author="Владимир Н" w:date="2022-10-04T11:22:00Z">
        <w:r w:rsidR="005F4E20">
          <w:rPr>
            <w:sz w:val="28"/>
            <w:szCs w:val="28"/>
          </w:rPr>
          <w:t xml:space="preserve"> </w:t>
        </w:r>
      </w:ins>
      <w:ins w:id="688" w:author="Владимир Н" w:date="2022-10-04T11:23:00Z">
        <w:r w:rsidR="005F4E20" w:rsidRPr="00E97163">
          <w:rPr>
            <w:sz w:val="28"/>
            <w:szCs w:val="28"/>
          </w:rPr>
          <w:t>ОК в надлежащем виде</w:t>
        </w:r>
        <w:r w:rsidR="005F4E20">
          <w:rPr>
            <w:sz w:val="28"/>
            <w:szCs w:val="28"/>
          </w:rPr>
          <w:t>, пригодном</w:t>
        </w:r>
        <w:r w:rsidR="005F4E20" w:rsidRPr="00E97163">
          <w:rPr>
            <w:sz w:val="28"/>
            <w:szCs w:val="28"/>
          </w:rPr>
          <w:t xml:space="preserve"> для проведения работ</w:t>
        </w:r>
      </w:ins>
      <w:ins w:id="689" w:author="Владимир Н" w:date="2022-10-04T11:24:00Z">
        <w:r w:rsidR="00E92A3A">
          <w:rPr>
            <w:sz w:val="28"/>
            <w:szCs w:val="28"/>
          </w:rPr>
          <w:t>,</w:t>
        </w:r>
      </w:ins>
      <w:ins w:id="690" w:author="Владимир Н" w:date="2022-10-04T11:23:00Z">
        <w:r w:rsidR="005F4E20">
          <w:rPr>
            <w:sz w:val="28"/>
            <w:szCs w:val="28"/>
          </w:rPr>
          <w:t xml:space="preserve"> и </w:t>
        </w:r>
      </w:ins>
      <w:ins w:id="691" w:author="Владимир Н" w:date="2022-10-04T11:24:00Z">
        <w:r w:rsidR="00E92A3A">
          <w:rPr>
            <w:sz w:val="28"/>
            <w:szCs w:val="28"/>
          </w:rPr>
          <w:t>он готов</w:t>
        </w:r>
      </w:ins>
      <w:ins w:id="692" w:author="Владимир Н" w:date="2022-10-04T11:23:00Z">
        <w:r w:rsidR="005F4E20" w:rsidRPr="00E97163">
          <w:rPr>
            <w:sz w:val="28"/>
            <w:szCs w:val="28"/>
          </w:rPr>
          <w:t xml:space="preserve"> приступить к выполнению работ согласно программе </w:t>
        </w:r>
        <w:r w:rsidR="005F4E20">
          <w:rPr>
            <w:sz w:val="28"/>
            <w:szCs w:val="28"/>
          </w:rPr>
          <w:t>проверки квалификации</w:t>
        </w:r>
      </w:ins>
      <w:ins w:id="693" w:author="Владимир Н" w:date="2022-10-04T11:24:00Z">
        <w:r w:rsidR="00E92A3A">
          <w:rPr>
            <w:sz w:val="28"/>
            <w:szCs w:val="28"/>
          </w:rPr>
          <w:t xml:space="preserve"> </w:t>
        </w:r>
        <w:r w:rsidR="00E92A3A" w:rsidRPr="00E97163">
          <w:rPr>
            <w:sz w:val="28"/>
            <w:szCs w:val="28"/>
          </w:rPr>
          <w:t>(это требование может быть реализовано путем подписания участником акта приема-передачи ОК или уведомления о получении ОК)</w:t>
        </w:r>
        <w:r w:rsidR="00E92A3A">
          <w:rPr>
            <w:sz w:val="28"/>
            <w:szCs w:val="28"/>
          </w:rPr>
          <w:t>.</w:t>
        </w:r>
      </w:ins>
    </w:p>
    <w:p w14:paraId="50331B5E" w14:textId="6B713EA5" w:rsidR="009641FD" w:rsidRPr="006472BD" w:rsidDel="00E92A3A" w:rsidRDefault="009641FD" w:rsidP="000B5562">
      <w:pPr>
        <w:pStyle w:val="formattext"/>
        <w:spacing w:before="0" w:beforeAutospacing="0" w:after="0" w:afterAutospacing="0" w:line="360" w:lineRule="auto"/>
        <w:ind w:firstLine="709"/>
        <w:jc w:val="both"/>
        <w:rPr>
          <w:del w:id="694" w:author="Владимир Н" w:date="2022-10-04T11:25:00Z"/>
          <w:sz w:val="28"/>
          <w:szCs w:val="28"/>
        </w:rPr>
      </w:pPr>
    </w:p>
    <w:p w14:paraId="77439896" w14:textId="552EC60A" w:rsidR="00260B8E" w:rsidRPr="006472BD" w:rsidRDefault="009B58A5" w:rsidP="009B58A5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6.3 В необходимых случаях от провайдера МСИ может потребоваться контроль и документирование </w:t>
      </w:r>
      <w:r w:rsidR="00490A42" w:rsidRPr="006472BD">
        <w:rPr>
          <w:sz w:val="28"/>
          <w:szCs w:val="28"/>
        </w:rPr>
        <w:t>условий транспортирования</w:t>
      </w:r>
      <w:r w:rsidRPr="006472BD">
        <w:rPr>
          <w:sz w:val="28"/>
          <w:szCs w:val="28"/>
        </w:rPr>
        <w:t xml:space="preserve"> </w:t>
      </w:r>
      <w:r w:rsidR="00707C02" w:rsidRPr="006472BD">
        <w:rPr>
          <w:sz w:val="28"/>
          <w:szCs w:val="28"/>
        </w:rPr>
        <w:t>ОК</w:t>
      </w:r>
      <w:r w:rsidRPr="006472BD">
        <w:rPr>
          <w:sz w:val="28"/>
          <w:szCs w:val="28"/>
        </w:rPr>
        <w:t xml:space="preserve">. В этом случае, следует </w:t>
      </w:r>
      <w:r w:rsidR="00490A42" w:rsidRPr="006472BD">
        <w:rPr>
          <w:sz w:val="28"/>
          <w:szCs w:val="28"/>
        </w:rPr>
        <w:t>определ</w:t>
      </w:r>
      <w:r w:rsidRPr="006472BD">
        <w:rPr>
          <w:sz w:val="28"/>
          <w:szCs w:val="28"/>
        </w:rPr>
        <w:t>ить</w:t>
      </w:r>
      <w:r w:rsidR="00490A42" w:rsidRPr="006472BD">
        <w:rPr>
          <w:sz w:val="28"/>
          <w:szCs w:val="28"/>
        </w:rPr>
        <w:t xml:space="preserve"> требовани</w:t>
      </w:r>
      <w:r w:rsidR="00260B8E" w:rsidRPr="006472BD">
        <w:rPr>
          <w:sz w:val="28"/>
          <w:szCs w:val="28"/>
        </w:rPr>
        <w:t>я</w:t>
      </w:r>
      <w:r w:rsidR="00490A42" w:rsidRPr="006472BD">
        <w:rPr>
          <w:sz w:val="28"/>
          <w:szCs w:val="28"/>
        </w:rPr>
        <w:t xml:space="preserve"> к </w:t>
      </w:r>
      <w:r w:rsidR="00113B65" w:rsidRPr="006472BD">
        <w:rPr>
          <w:sz w:val="28"/>
          <w:szCs w:val="28"/>
        </w:rPr>
        <w:t xml:space="preserve">допустимым условиям </w:t>
      </w:r>
      <w:r w:rsidR="00490A42" w:rsidRPr="006472BD">
        <w:rPr>
          <w:sz w:val="28"/>
          <w:szCs w:val="28"/>
        </w:rPr>
        <w:t>транспортировани</w:t>
      </w:r>
      <w:r w:rsidR="00113B65" w:rsidRPr="006472BD">
        <w:rPr>
          <w:sz w:val="28"/>
          <w:szCs w:val="28"/>
        </w:rPr>
        <w:t>я</w:t>
      </w:r>
      <w:r w:rsidR="00260B8E" w:rsidRPr="006472BD">
        <w:rPr>
          <w:sz w:val="28"/>
          <w:szCs w:val="28"/>
        </w:rPr>
        <w:t>:</w:t>
      </w:r>
    </w:p>
    <w:p w14:paraId="28ACFCA6" w14:textId="6DEB4EC4" w:rsidR="00260B8E" w:rsidRPr="006472BD" w:rsidRDefault="00490A42" w:rsidP="00971053">
      <w:pPr>
        <w:pStyle w:val="formattext"/>
        <w:numPr>
          <w:ilvl w:val="0"/>
          <w:numId w:val="9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на основе экспериментальных исследований (</w:t>
      </w:r>
      <w:r w:rsidR="00260B8E" w:rsidRPr="006472BD">
        <w:rPr>
          <w:sz w:val="28"/>
          <w:szCs w:val="28"/>
        </w:rPr>
        <w:t xml:space="preserve">проведение пилотного </w:t>
      </w:r>
      <w:ins w:id="695" w:author="Владимир Н" w:date="2022-10-03T14:50:00Z">
        <w:r w:rsidR="00F13D93">
          <w:rPr>
            <w:sz w:val="28"/>
            <w:szCs w:val="28"/>
          </w:rPr>
          <w:t>тура проверки квалификации</w:t>
        </w:r>
      </w:ins>
      <w:del w:id="696" w:author="Владимир Н" w:date="2022-10-03T14:50:00Z">
        <w:r w:rsidRPr="006472BD" w:rsidDel="00F13D93">
          <w:rPr>
            <w:sz w:val="28"/>
            <w:szCs w:val="28"/>
          </w:rPr>
          <w:delText>раунд</w:delText>
        </w:r>
        <w:r w:rsidR="00260B8E" w:rsidRPr="006472BD" w:rsidDel="00F13D93">
          <w:rPr>
            <w:sz w:val="28"/>
            <w:szCs w:val="28"/>
          </w:rPr>
          <w:delText>а</w:delText>
        </w:r>
      </w:del>
      <w:r w:rsidRPr="006472BD">
        <w:rPr>
          <w:sz w:val="28"/>
          <w:szCs w:val="28"/>
        </w:rPr>
        <w:t>)</w:t>
      </w:r>
      <w:r w:rsidR="00260B8E" w:rsidRPr="006472BD">
        <w:rPr>
          <w:sz w:val="28"/>
          <w:szCs w:val="28"/>
        </w:rPr>
        <w:t>,</w:t>
      </w:r>
    </w:p>
    <w:p w14:paraId="0C3DECCA" w14:textId="77777777" w:rsidR="00260B8E" w:rsidRPr="006472BD" w:rsidRDefault="00490A42" w:rsidP="00971053">
      <w:pPr>
        <w:pStyle w:val="formattext"/>
        <w:numPr>
          <w:ilvl w:val="0"/>
          <w:numId w:val="9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информации производителя (</w:t>
      </w:r>
      <w:r w:rsidR="00260B8E" w:rsidRPr="006472BD">
        <w:rPr>
          <w:sz w:val="28"/>
          <w:szCs w:val="28"/>
        </w:rPr>
        <w:t>на основе руководства по эксплуатации, описания типа и другой доку</w:t>
      </w:r>
      <w:r w:rsidRPr="006472BD">
        <w:rPr>
          <w:sz w:val="28"/>
          <w:szCs w:val="28"/>
        </w:rPr>
        <w:t>ментаци</w:t>
      </w:r>
      <w:r w:rsidR="00260B8E" w:rsidRPr="006472BD">
        <w:rPr>
          <w:sz w:val="28"/>
          <w:szCs w:val="28"/>
        </w:rPr>
        <w:t>и</w:t>
      </w:r>
      <w:r w:rsidRPr="006472BD">
        <w:rPr>
          <w:sz w:val="28"/>
          <w:szCs w:val="28"/>
        </w:rPr>
        <w:t>)</w:t>
      </w:r>
      <w:r w:rsidR="00260B8E" w:rsidRPr="006472BD">
        <w:rPr>
          <w:sz w:val="28"/>
          <w:szCs w:val="28"/>
        </w:rPr>
        <w:t>,</w:t>
      </w:r>
    </w:p>
    <w:p w14:paraId="0890A309" w14:textId="74172589" w:rsidR="00490A42" w:rsidRPr="006472BD" w:rsidRDefault="00260B8E" w:rsidP="00971053">
      <w:pPr>
        <w:pStyle w:val="formattext"/>
        <w:numPr>
          <w:ilvl w:val="0"/>
          <w:numId w:val="9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теоретических исследований</w:t>
      </w:r>
      <w:r w:rsidR="00490A42" w:rsidRPr="006472BD">
        <w:rPr>
          <w:sz w:val="28"/>
          <w:szCs w:val="28"/>
        </w:rPr>
        <w:t>.</w:t>
      </w:r>
    </w:p>
    <w:p w14:paraId="5DC96561" w14:textId="30EB9660" w:rsidR="00181760" w:rsidRPr="006472BD" w:rsidRDefault="003A7601" w:rsidP="00181760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6.4 В случае, если</w:t>
      </w:r>
      <w:r w:rsidR="00113B65" w:rsidRPr="006472BD">
        <w:rPr>
          <w:sz w:val="28"/>
          <w:szCs w:val="28"/>
        </w:rPr>
        <w:t xml:space="preserve"> </w:t>
      </w:r>
      <w:r w:rsidR="00707C02" w:rsidRPr="006472BD">
        <w:rPr>
          <w:sz w:val="28"/>
          <w:szCs w:val="28"/>
        </w:rPr>
        <w:t xml:space="preserve">ОК </w:t>
      </w:r>
      <w:r w:rsidR="00181760" w:rsidRPr="006472BD">
        <w:rPr>
          <w:sz w:val="28"/>
          <w:szCs w:val="28"/>
        </w:rPr>
        <w:t xml:space="preserve">требует особого обращения при транспортировании, в частности соблюдения </w:t>
      </w:r>
      <w:r w:rsidR="00C34A09" w:rsidRPr="006472BD">
        <w:rPr>
          <w:sz w:val="28"/>
          <w:szCs w:val="28"/>
        </w:rPr>
        <w:t>температурного режима, защ</w:t>
      </w:r>
      <w:r w:rsidR="00EC3DAE" w:rsidRPr="006472BD">
        <w:rPr>
          <w:sz w:val="28"/>
          <w:szCs w:val="28"/>
        </w:rPr>
        <w:t xml:space="preserve">иты </w:t>
      </w:r>
      <w:r w:rsidR="00EC3DAE" w:rsidRPr="006472BD">
        <w:rPr>
          <w:sz w:val="28"/>
          <w:szCs w:val="28"/>
        </w:rPr>
        <w:lastRenderedPageBreak/>
        <w:t xml:space="preserve">от ударных воздействий и других факторов, которые могут повлиять на метрологические характеристики образца, </w:t>
      </w:r>
      <w:r w:rsidR="00EE6FEA" w:rsidRPr="006472BD">
        <w:rPr>
          <w:sz w:val="28"/>
          <w:szCs w:val="28"/>
        </w:rPr>
        <w:t xml:space="preserve">и имеется риск нарушения допустимых условий </w:t>
      </w:r>
      <w:r w:rsidR="00DC6B57" w:rsidRPr="006472BD">
        <w:rPr>
          <w:sz w:val="28"/>
          <w:szCs w:val="28"/>
        </w:rPr>
        <w:t xml:space="preserve">транспортирования, провайдеру МСИ следует предусмотреть способ контроля и документирования существенных параметров окружающей среды и условий транспортирования. </w:t>
      </w:r>
      <w:r w:rsidRPr="006472BD">
        <w:rPr>
          <w:sz w:val="28"/>
          <w:szCs w:val="28"/>
        </w:rPr>
        <w:t xml:space="preserve">Наиболее целесообразным будет применение автоматических логгеров (регистраторов) данных. В инструкциях участникам необходимо </w:t>
      </w:r>
      <w:r w:rsidR="00F14784" w:rsidRPr="006472BD">
        <w:rPr>
          <w:sz w:val="28"/>
          <w:szCs w:val="28"/>
        </w:rPr>
        <w:t>указать порядок действий по передаче сведен</w:t>
      </w:r>
      <w:r w:rsidR="00C34A09" w:rsidRPr="006472BD">
        <w:rPr>
          <w:sz w:val="28"/>
          <w:szCs w:val="28"/>
        </w:rPr>
        <w:t>ий об условиях транспортирования</w:t>
      </w:r>
      <w:r w:rsidR="00F14784" w:rsidRPr="006472BD">
        <w:rPr>
          <w:sz w:val="28"/>
          <w:szCs w:val="28"/>
        </w:rPr>
        <w:t xml:space="preserve"> провайдеру</w:t>
      </w:r>
      <w:ins w:id="697" w:author="Владимир Н" w:date="2022-10-03T14:57:00Z">
        <w:r w:rsidR="000A40F6">
          <w:rPr>
            <w:sz w:val="28"/>
            <w:szCs w:val="28"/>
          </w:rPr>
          <w:t xml:space="preserve"> МСИ</w:t>
        </w:r>
      </w:ins>
      <w:r w:rsidR="00F14784" w:rsidRPr="006472BD">
        <w:rPr>
          <w:sz w:val="28"/>
          <w:szCs w:val="28"/>
        </w:rPr>
        <w:t>.</w:t>
      </w:r>
    </w:p>
    <w:p w14:paraId="0C8CD0E5" w14:textId="36004ABB" w:rsidR="00490A42" w:rsidRPr="006472BD" w:rsidRDefault="00F14784" w:rsidP="00077808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6.5 При планировании программ проверки квалификации, провайдеру </w:t>
      </w:r>
      <w:ins w:id="698" w:author="Владимир Н" w:date="2022-10-03T14:57:00Z">
        <w:r w:rsidR="000A40F6">
          <w:rPr>
            <w:sz w:val="28"/>
            <w:szCs w:val="28"/>
          </w:rPr>
          <w:t xml:space="preserve">МСИ </w:t>
        </w:r>
      </w:ins>
      <w:r w:rsidRPr="006472BD">
        <w:rPr>
          <w:sz w:val="28"/>
          <w:szCs w:val="28"/>
        </w:rPr>
        <w:t xml:space="preserve">необходимо предусмотреть действия, связанные с </w:t>
      </w:r>
      <w:r w:rsidR="00490A42" w:rsidRPr="006472BD">
        <w:rPr>
          <w:sz w:val="28"/>
          <w:szCs w:val="28"/>
        </w:rPr>
        <w:t>непредвиденны</w:t>
      </w:r>
      <w:r w:rsidRPr="006472BD">
        <w:rPr>
          <w:sz w:val="28"/>
          <w:szCs w:val="28"/>
        </w:rPr>
        <w:t>ми</w:t>
      </w:r>
      <w:r w:rsidR="00490A42" w:rsidRPr="006472BD">
        <w:rPr>
          <w:sz w:val="28"/>
          <w:szCs w:val="28"/>
        </w:rPr>
        <w:t xml:space="preserve"> повреждени</w:t>
      </w:r>
      <w:r w:rsidRPr="006472BD">
        <w:rPr>
          <w:sz w:val="28"/>
          <w:szCs w:val="28"/>
        </w:rPr>
        <w:t>ями</w:t>
      </w:r>
      <w:r w:rsidR="00490A42" w:rsidRPr="006472BD">
        <w:rPr>
          <w:sz w:val="28"/>
          <w:szCs w:val="28"/>
        </w:rPr>
        <w:t xml:space="preserve"> или утрат</w:t>
      </w:r>
      <w:r w:rsidRPr="006472BD">
        <w:rPr>
          <w:sz w:val="28"/>
          <w:szCs w:val="28"/>
        </w:rPr>
        <w:t>ой</w:t>
      </w:r>
      <w:r w:rsidR="00490A42" w:rsidRPr="006472BD">
        <w:rPr>
          <w:sz w:val="28"/>
          <w:szCs w:val="28"/>
        </w:rPr>
        <w:t xml:space="preserve"> </w:t>
      </w:r>
      <w:r w:rsidR="00707C02" w:rsidRPr="006472BD">
        <w:rPr>
          <w:sz w:val="28"/>
          <w:szCs w:val="28"/>
        </w:rPr>
        <w:t>ОК</w:t>
      </w:r>
      <w:r w:rsidR="005225ED" w:rsidRPr="006472BD">
        <w:rPr>
          <w:sz w:val="28"/>
          <w:szCs w:val="28"/>
        </w:rPr>
        <w:t xml:space="preserve">. Следует уделить особое внимание этому вопросу при реализации последовательных </w:t>
      </w:r>
      <w:r w:rsidR="00BC5037" w:rsidRPr="006472BD">
        <w:rPr>
          <w:sz w:val="28"/>
          <w:szCs w:val="28"/>
        </w:rPr>
        <w:t>программ</w:t>
      </w:r>
      <w:r w:rsidR="00C34A09" w:rsidRPr="006472BD">
        <w:rPr>
          <w:sz w:val="28"/>
          <w:szCs w:val="28"/>
        </w:rPr>
        <w:t>,</w:t>
      </w:r>
      <w:r w:rsidR="00BC5037" w:rsidRPr="006472BD">
        <w:rPr>
          <w:sz w:val="28"/>
          <w:szCs w:val="28"/>
        </w:rPr>
        <w:t xml:space="preserve"> при</w:t>
      </w:r>
      <w:r w:rsidR="005225ED" w:rsidRPr="006472BD">
        <w:rPr>
          <w:sz w:val="28"/>
          <w:szCs w:val="28"/>
        </w:rPr>
        <w:t xml:space="preserve"> использ</w:t>
      </w:r>
      <w:r w:rsidR="00BC5037" w:rsidRPr="006472BD">
        <w:rPr>
          <w:sz w:val="28"/>
          <w:szCs w:val="28"/>
        </w:rPr>
        <w:t>овании</w:t>
      </w:r>
      <w:r w:rsidR="005225ED" w:rsidRPr="006472BD">
        <w:rPr>
          <w:sz w:val="28"/>
          <w:szCs w:val="28"/>
        </w:rPr>
        <w:t xml:space="preserve"> единственн</w:t>
      </w:r>
      <w:r w:rsidR="00BC5037" w:rsidRPr="006472BD">
        <w:rPr>
          <w:sz w:val="28"/>
          <w:szCs w:val="28"/>
        </w:rPr>
        <w:t>ого</w:t>
      </w:r>
      <w:r w:rsidR="005225ED" w:rsidRPr="006472BD">
        <w:rPr>
          <w:sz w:val="28"/>
          <w:szCs w:val="28"/>
        </w:rPr>
        <w:t xml:space="preserve"> экземпляр</w:t>
      </w:r>
      <w:r w:rsidR="00BC5037" w:rsidRPr="006472BD">
        <w:rPr>
          <w:sz w:val="28"/>
          <w:szCs w:val="28"/>
        </w:rPr>
        <w:t>а</w:t>
      </w:r>
      <w:r w:rsidR="005225ED" w:rsidRPr="006472BD">
        <w:rPr>
          <w:sz w:val="28"/>
          <w:szCs w:val="28"/>
        </w:rPr>
        <w:t xml:space="preserve"> средства измерений.</w:t>
      </w:r>
    </w:p>
    <w:p w14:paraId="6616B731" w14:textId="77777777" w:rsidR="00490A42" w:rsidRPr="006472BD" w:rsidRDefault="00490A42" w:rsidP="00945810">
      <w:pPr>
        <w:suppressAutoHyphens/>
        <w:spacing w:line="360" w:lineRule="auto"/>
        <w:ind w:right="-284" w:firstLine="426"/>
        <w:jc w:val="both"/>
        <w:rPr>
          <w:sz w:val="28"/>
          <w:szCs w:val="28"/>
        </w:rPr>
      </w:pPr>
    </w:p>
    <w:p w14:paraId="3D9DF107" w14:textId="25FFEB99" w:rsidR="00C23F33" w:rsidRPr="006472BD" w:rsidRDefault="00C23F33" w:rsidP="00077808">
      <w:pPr>
        <w:pStyle w:val="1"/>
      </w:pPr>
      <w:bookmarkStart w:id="699" w:name="_Toc115701154"/>
      <w:r w:rsidRPr="006472BD">
        <w:t>Взаимодействие с участниками</w:t>
      </w:r>
      <w:bookmarkEnd w:id="699"/>
    </w:p>
    <w:p w14:paraId="65FE054D" w14:textId="5CEDFDBF" w:rsidR="00C23F33" w:rsidRPr="006472BD" w:rsidRDefault="005225ED" w:rsidP="0007780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7</w:t>
      </w:r>
      <w:r w:rsidR="009922C6" w:rsidRPr="006472BD">
        <w:rPr>
          <w:sz w:val="28"/>
          <w:szCs w:val="28"/>
        </w:rPr>
        <w:t xml:space="preserve">.1 </w:t>
      </w:r>
      <w:r w:rsidR="00C23F33" w:rsidRPr="006472BD">
        <w:rPr>
          <w:sz w:val="28"/>
          <w:szCs w:val="28"/>
        </w:rPr>
        <w:t>Провайдер</w:t>
      </w:r>
      <w:r w:rsidR="00486773" w:rsidRPr="006472BD">
        <w:rPr>
          <w:sz w:val="28"/>
          <w:szCs w:val="28"/>
        </w:rPr>
        <w:t>у</w:t>
      </w:r>
      <w:r w:rsidR="00C23F33" w:rsidRPr="006472BD">
        <w:rPr>
          <w:sz w:val="28"/>
          <w:szCs w:val="28"/>
        </w:rPr>
        <w:t xml:space="preserve"> МСИ до начала реализации программ </w:t>
      </w:r>
      <w:r w:rsidR="00486773" w:rsidRPr="006472BD">
        <w:rPr>
          <w:sz w:val="28"/>
          <w:szCs w:val="28"/>
        </w:rPr>
        <w:t xml:space="preserve">целесообразно </w:t>
      </w:r>
      <w:r w:rsidR="00C23F33" w:rsidRPr="006472BD">
        <w:rPr>
          <w:sz w:val="28"/>
          <w:szCs w:val="28"/>
        </w:rPr>
        <w:t xml:space="preserve">предоставить участникам </w:t>
      </w:r>
      <w:r w:rsidR="00AE5B71" w:rsidRPr="006472BD">
        <w:rPr>
          <w:sz w:val="28"/>
          <w:szCs w:val="28"/>
        </w:rPr>
        <w:t xml:space="preserve">достаточную </w:t>
      </w:r>
      <w:r w:rsidR="00C23F33" w:rsidRPr="006472BD">
        <w:rPr>
          <w:sz w:val="28"/>
          <w:szCs w:val="28"/>
        </w:rPr>
        <w:t>информацию о программе проверок квалификации</w:t>
      </w:r>
      <w:r w:rsidR="00AA648E" w:rsidRPr="006472BD">
        <w:rPr>
          <w:sz w:val="28"/>
          <w:szCs w:val="28"/>
        </w:rPr>
        <w:t xml:space="preserve"> в виде краткого описания программы</w:t>
      </w:r>
      <w:r w:rsidR="00AE5B71" w:rsidRPr="006472BD">
        <w:rPr>
          <w:sz w:val="28"/>
          <w:szCs w:val="28"/>
        </w:rPr>
        <w:t xml:space="preserve">, которая необходима участникам для оценки возможности участия в конкретном </w:t>
      </w:r>
      <w:ins w:id="700" w:author="Владимир Н" w:date="2022-10-03T14:50:00Z">
        <w:r w:rsidR="00F13D93">
          <w:rPr>
            <w:sz w:val="28"/>
            <w:szCs w:val="28"/>
          </w:rPr>
          <w:t>туре проверки квалификации</w:t>
        </w:r>
      </w:ins>
      <w:del w:id="701" w:author="Владимир Н" w:date="2022-10-03T14:50:00Z">
        <w:r w:rsidR="00AE5B71" w:rsidRPr="006472BD" w:rsidDel="00F13D93">
          <w:rPr>
            <w:sz w:val="28"/>
            <w:szCs w:val="28"/>
          </w:rPr>
          <w:delText xml:space="preserve">раунде </w:delText>
        </w:r>
        <w:r w:rsidR="00AE5B71" w:rsidRPr="006472BD" w:rsidDel="0059782D">
          <w:rPr>
            <w:sz w:val="28"/>
            <w:szCs w:val="28"/>
          </w:rPr>
          <w:delText>программы проверки квалификации</w:delText>
        </w:r>
      </w:del>
      <w:r w:rsidR="00AE5B71" w:rsidRPr="006472BD">
        <w:rPr>
          <w:sz w:val="28"/>
          <w:szCs w:val="28"/>
        </w:rPr>
        <w:t>, в том числе оценки собственных измерительных возможностей</w:t>
      </w:r>
      <w:r w:rsidR="00641DDA" w:rsidRPr="006472BD">
        <w:rPr>
          <w:sz w:val="28"/>
          <w:szCs w:val="28"/>
        </w:rPr>
        <w:t>.</w:t>
      </w:r>
      <w:r w:rsidR="008D0D4F" w:rsidRPr="006472BD">
        <w:rPr>
          <w:sz w:val="28"/>
          <w:szCs w:val="28"/>
        </w:rPr>
        <w:t xml:space="preserve"> </w:t>
      </w:r>
      <w:r w:rsidR="008D0D4F" w:rsidRPr="00F90F60">
        <w:rPr>
          <w:bCs/>
          <w:sz w:val="28"/>
          <w:szCs w:val="28"/>
        </w:rPr>
        <w:t>Пример кратко</w:t>
      </w:r>
      <w:r w:rsidR="008D0D4F" w:rsidRPr="006472BD">
        <w:rPr>
          <w:bCs/>
          <w:sz w:val="28"/>
          <w:szCs w:val="28"/>
        </w:rPr>
        <w:t>го</w:t>
      </w:r>
      <w:r w:rsidR="008D0D4F" w:rsidRPr="00F90F60">
        <w:rPr>
          <w:bCs/>
          <w:sz w:val="28"/>
          <w:szCs w:val="28"/>
        </w:rPr>
        <w:t xml:space="preserve"> описани</w:t>
      </w:r>
      <w:r w:rsidR="008D0D4F" w:rsidRPr="006472BD">
        <w:rPr>
          <w:bCs/>
          <w:sz w:val="28"/>
          <w:szCs w:val="28"/>
        </w:rPr>
        <w:t>я</w:t>
      </w:r>
      <w:ins w:id="702" w:author="Владимир Н" w:date="2022-10-03T21:24:00Z">
        <w:r w:rsidR="00BC5A42">
          <w:rPr>
            <w:bCs/>
            <w:sz w:val="28"/>
            <w:szCs w:val="28"/>
          </w:rPr>
          <w:t xml:space="preserve"> тура</w:t>
        </w:r>
      </w:ins>
      <w:r w:rsidR="008D0D4F" w:rsidRPr="00F90F60">
        <w:rPr>
          <w:bCs/>
          <w:sz w:val="28"/>
          <w:szCs w:val="28"/>
        </w:rPr>
        <w:t xml:space="preserve"> программы проверки квалификации по калибровке</w:t>
      </w:r>
      <w:r w:rsidR="008D0D4F" w:rsidRPr="006472BD">
        <w:rPr>
          <w:bCs/>
          <w:sz w:val="28"/>
          <w:szCs w:val="28"/>
        </w:rPr>
        <w:t xml:space="preserve"> приведен в приложении 2.</w:t>
      </w:r>
    </w:p>
    <w:p w14:paraId="44B97DE9" w14:textId="50CA485F" w:rsidR="00C23F33" w:rsidRPr="006472BD" w:rsidRDefault="005225ED" w:rsidP="0007780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7</w:t>
      </w:r>
      <w:r w:rsidR="009922C6" w:rsidRPr="006472BD">
        <w:rPr>
          <w:sz w:val="28"/>
          <w:szCs w:val="28"/>
        </w:rPr>
        <w:t xml:space="preserve">.2 </w:t>
      </w:r>
      <w:r w:rsidR="00E90DF8" w:rsidRPr="006472BD">
        <w:rPr>
          <w:sz w:val="28"/>
          <w:szCs w:val="28"/>
        </w:rPr>
        <w:t xml:space="preserve">Для </w:t>
      </w:r>
      <w:r w:rsidR="009F491B" w:rsidRPr="006472BD">
        <w:rPr>
          <w:sz w:val="28"/>
          <w:szCs w:val="28"/>
        </w:rPr>
        <w:t xml:space="preserve">систематизации анализа </w:t>
      </w:r>
      <w:r w:rsidR="00016423" w:rsidRPr="006472BD">
        <w:rPr>
          <w:sz w:val="28"/>
          <w:szCs w:val="28"/>
        </w:rPr>
        <w:t xml:space="preserve">заявок </w:t>
      </w:r>
      <w:r w:rsidR="003B09EC" w:rsidRPr="00F90F60">
        <w:rPr>
          <w:sz w:val="28"/>
          <w:szCs w:val="28"/>
        </w:rPr>
        <w:t>участников</w:t>
      </w:r>
      <w:r w:rsidR="003B09EC" w:rsidRPr="006472BD">
        <w:rPr>
          <w:sz w:val="28"/>
          <w:szCs w:val="28"/>
        </w:rPr>
        <w:t xml:space="preserve"> </w:t>
      </w:r>
      <w:r w:rsidR="00B53040" w:rsidRPr="006472BD">
        <w:rPr>
          <w:sz w:val="28"/>
          <w:szCs w:val="28"/>
        </w:rPr>
        <w:t xml:space="preserve">провайдеру </w:t>
      </w:r>
      <w:r w:rsidR="00C57713" w:rsidRPr="006472BD">
        <w:rPr>
          <w:sz w:val="28"/>
          <w:szCs w:val="28"/>
        </w:rPr>
        <w:t>МСИ</w:t>
      </w:r>
      <w:r w:rsidR="006E00DE" w:rsidRPr="006472BD">
        <w:rPr>
          <w:sz w:val="28"/>
          <w:szCs w:val="28"/>
        </w:rPr>
        <w:t xml:space="preserve"> </w:t>
      </w:r>
      <w:r w:rsidR="009F491B" w:rsidRPr="006472BD">
        <w:rPr>
          <w:sz w:val="28"/>
          <w:szCs w:val="28"/>
        </w:rPr>
        <w:t>рекомендуется</w:t>
      </w:r>
      <w:r w:rsidR="006E00DE" w:rsidRPr="006472BD">
        <w:rPr>
          <w:sz w:val="28"/>
          <w:szCs w:val="28"/>
        </w:rPr>
        <w:t xml:space="preserve"> разработать форму </w:t>
      </w:r>
      <w:r w:rsidR="009F491B" w:rsidRPr="006472BD">
        <w:rPr>
          <w:sz w:val="28"/>
          <w:szCs w:val="28"/>
        </w:rPr>
        <w:t>анкеты-</w:t>
      </w:r>
      <w:r w:rsidR="006E00DE" w:rsidRPr="006472BD">
        <w:rPr>
          <w:sz w:val="28"/>
          <w:szCs w:val="28"/>
        </w:rPr>
        <w:t xml:space="preserve">заявки, </w:t>
      </w:r>
      <w:del w:id="703" w:author="Владимир Н" w:date="2022-10-03T21:38:00Z">
        <w:r w:rsidR="006E00DE" w:rsidRPr="006472BD" w:rsidDel="00DA64FF">
          <w:rPr>
            <w:sz w:val="28"/>
            <w:szCs w:val="28"/>
          </w:rPr>
          <w:delText>которая должна содержать</w:delText>
        </w:r>
      </w:del>
      <w:ins w:id="704" w:author="Владимир Н" w:date="2022-10-03T21:38:00Z">
        <w:r w:rsidR="00DA64FF">
          <w:rPr>
            <w:sz w:val="28"/>
            <w:szCs w:val="28"/>
          </w:rPr>
          <w:t>в которую рекомендуется включить</w:t>
        </w:r>
      </w:ins>
      <w:r w:rsidR="006E00DE" w:rsidRPr="006472BD">
        <w:rPr>
          <w:sz w:val="28"/>
          <w:szCs w:val="28"/>
        </w:rPr>
        <w:t xml:space="preserve"> следующую информацию</w:t>
      </w:r>
      <w:r w:rsidR="009F491B" w:rsidRPr="006472BD">
        <w:rPr>
          <w:sz w:val="28"/>
          <w:szCs w:val="28"/>
        </w:rPr>
        <w:t xml:space="preserve"> о потенциальном участнике</w:t>
      </w:r>
      <w:r w:rsidR="006E00DE" w:rsidRPr="006472BD">
        <w:rPr>
          <w:sz w:val="28"/>
          <w:szCs w:val="28"/>
        </w:rPr>
        <w:t>:</w:t>
      </w:r>
    </w:p>
    <w:p w14:paraId="67C01496" w14:textId="63CB5A13" w:rsidR="006E00DE" w:rsidRPr="006472BD" w:rsidRDefault="006E00DE" w:rsidP="00971053">
      <w:pPr>
        <w:pStyle w:val="ab"/>
        <w:numPr>
          <w:ilvl w:val="0"/>
          <w:numId w:val="10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диапазон измерений</w:t>
      </w:r>
      <w:r w:rsidR="009F491B" w:rsidRPr="006472BD">
        <w:rPr>
          <w:sz w:val="28"/>
          <w:szCs w:val="28"/>
        </w:rPr>
        <w:t xml:space="preserve"> участника</w:t>
      </w:r>
      <w:r w:rsidRPr="006472BD">
        <w:rPr>
          <w:sz w:val="28"/>
          <w:szCs w:val="28"/>
        </w:rPr>
        <w:t>;</w:t>
      </w:r>
    </w:p>
    <w:p w14:paraId="71421EEC" w14:textId="0B4B856A" w:rsidR="006E00DE" w:rsidRPr="006472BD" w:rsidRDefault="000936B8" w:rsidP="00971053">
      <w:pPr>
        <w:pStyle w:val="ab"/>
        <w:numPr>
          <w:ilvl w:val="0"/>
          <w:numId w:val="10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заявляемая минимальная </w:t>
      </w:r>
      <w:r w:rsidR="006E00DE" w:rsidRPr="006472BD">
        <w:rPr>
          <w:sz w:val="28"/>
          <w:szCs w:val="28"/>
        </w:rPr>
        <w:t>неопределенность участника;</w:t>
      </w:r>
    </w:p>
    <w:p w14:paraId="473B9605" w14:textId="12221F8E" w:rsidR="000936B8" w:rsidRPr="006472BD" w:rsidRDefault="000936B8" w:rsidP="00971053">
      <w:pPr>
        <w:pStyle w:val="ab"/>
        <w:numPr>
          <w:ilvl w:val="0"/>
          <w:numId w:val="10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область аккредитации участника (при наличии аккредитации);</w:t>
      </w:r>
    </w:p>
    <w:p w14:paraId="3042759A" w14:textId="0D154463" w:rsidR="006E00DE" w:rsidRPr="006472BD" w:rsidRDefault="000936B8" w:rsidP="00971053">
      <w:pPr>
        <w:pStyle w:val="ab"/>
        <w:numPr>
          <w:ilvl w:val="0"/>
          <w:numId w:val="10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lastRenderedPageBreak/>
        <w:t>и</w:t>
      </w:r>
      <w:r w:rsidR="00915B65" w:rsidRPr="006472BD">
        <w:rPr>
          <w:sz w:val="28"/>
          <w:szCs w:val="28"/>
        </w:rPr>
        <w:t>спользуемая</w:t>
      </w:r>
      <w:r w:rsidRPr="006472BD">
        <w:rPr>
          <w:sz w:val="28"/>
          <w:szCs w:val="28"/>
        </w:rPr>
        <w:t xml:space="preserve"> участником</w:t>
      </w:r>
      <w:r w:rsidR="00915B65" w:rsidRPr="006472BD">
        <w:rPr>
          <w:sz w:val="28"/>
          <w:szCs w:val="28"/>
        </w:rPr>
        <w:t xml:space="preserve"> методика калибровки (с приложением текста методики или основных характеристик</w:t>
      </w:r>
      <w:r w:rsidRPr="006472BD">
        <w:rPr>
          <w:sz w:val="28"/>
          <w:szCs w:val="28"/>
        </w:rPr>
        <w:t xml:space="preserve"> методики</w:t>
      </w:r>
      <w:r w:rsidR="00915B65" w:rsidRPr="006472BD">
        <w:rPr>
          <w:sz w:val="28"/>
          <w:szCs w:val="28"/>
        </w:rPr>
        <w:t>)</w:t>
      </w:r>
      <w:r w:rsidRPr="006472BD">
        <w:rPr>
          <w:sz w:val="28"/>
          <w:szCs w:val="28"/>
        </w:rPr>
        <w:t>;</w:t>
      </w:r>
    </w:p>
    <w:p w14:paraId="2175545F" w14:textId="007A040A" w:rsidR="000936B8" w:rsidRPr="006472BD" w:rsidRDefault="00C409B4" w:rsidP="00971053">
      <w:pPr>
        <w:pStyle w:val="ab"/>
        <w:numPr>
          <w:ilvl w:val="0"/>
          <w:numId w:val="10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ins w:id="705" w:author="Владимир Н" w:date="2022-10-03T22:30:00Z">
        <w:r w:rsidRPr="00C409B4">
          <w:rPr>
            <w:sz w:val="28"/>
            <w:szCs w:val="28"/>
          </w:rPr>
          <w:t>перечень оборудования с указанием его основных метрологических характеристик, планируемых к использованию участником</w:t>
        </w:r>
      </w:ins>
      <w:del w:id="706" w:author="Владимир Н" w:date="2022-10-03T22:30:00Z">
        <w:r w:rsidR="009922C6" w:rsidRPr="006472BD" w:rsidDel="00C409B4">
          <w:rPr>
            <w:sz w:val="28"/>
            <w:szCs w:val="28"/>
          </w:rPr>
          <w:delText>перечень оборудования, которое планирует использовать участник</w:delText>
        </w:r>
      </w:del>
      <w:r w:rsidR="009922C6" w:rsidRPr="006472BD">
        <w:rPr>
          <w:sz w:val="28"/>
          <w:szCs w:val="28"/>
        </w:rPr>
        <w:t>.</w:t>
      </w:r>
    </w:p>
    <w:p w14:paraId="4FABE624" w14:textId="46F3FACC" w:rsidR="008D0D4F" w:rsidRPr="006472BD" w:rsidDel="00555878" w:rsidRDefault="008D0D4F" w:rsidP="008D0D4F">
      <w:pPr>
        <w:suppressAutoHyphens/>
        <w:spacing w:line="360" w:lineRule="auto"/>
        <w:ind w:right="-284"/>
        <w:jc w:val="both"/>
        <w:rPr>
          <w:del w:id="707" w:author="Владимир Н" w:date="2022-10-03T22:46:00Z"/>
          <w:sz w:val="28"/>
          <w:szCs w:val="28"/>
        </w:rPr>
      </w:pPr>
      <w:r w:rsidRPr="00F90F60">
        <w:rPr>
          <w:bCs/>
          <w:sz w:val="28"/>
          <w:szCs w:val="28"/>
        </w:rPr>
        <w:t>Пример анкет</w:t>
      </w:r>
      <w:r w:rsidRPr="006472BD">
        <w:rPr>
          <w:bCs/>
          <w:sz w:val="28"/>
          <w:szCs w:val="28"/>
        </w:rPr>
        <w:t>ы</w:t>
      </w:r>
      <w:r w:rsidRPr="00F90F60">
        <w:rPr>
          <w:bCs/>
          <w:sz w:val="28"/>
          <w:szCs w:val="28"/>
        </w:rPr>
        <w:t xml:space="preserve"> для участия в </w:t>
      </w:r>
      <w:ins w:id="708" w:author="Владимир Н" w:date="2022-10-03T14:50:00Z">
        <w:r w:rsidR="0059782D">
          <w:rPr>
            <w:sz w:val="28"/>
            <w:szCs w:val="28"/>
          </w:rPr>
          <w:t>тура проверки квалификации</w:t>
        </w:r>
        <w:r w:rsidR="0059782D">
          <w:rPr>
            <w:bCs/>
            <w:sz w:val="28"/>
            <w:szCs w:val="28"/>
          </w:rPr>
          <w:t xml:space="preserve"> </w:t>
        </w:r>
      </w:ins>
      <w:del w:id="709" w:author="Владимир Н" w:date="2022-10-03T14:50:00Z">
        <w:r w:rsidRPr="00F90F60" w:rsidDel="0059782D">
          <w:rPr>
            <w:bCs/>
            <w:sz w:val="28"/>
            <w:szCs w:val="28"/>
          </w:rPr>
          <w:delText xml:space="preserve">раунде программы проверки </w:delText>
        </w:r>
        <w:r w:rsidRPr="00F90F60" w:rsidDel="0059782D">
          <w:rPr>
            <w:sz w:val="28"/>
            <w:szCs w:val="28"/>
          </w:rPr>
          <w:delText>квалификации</w:delText>
        </w:r>
        <w:r w:rsidRPr="006472BD" w:rsidDel="0059782D">
          <w:rPr>
            <w:sz w:val="28"/>
            <w:szCs w:val="28"/>
          </w:rPr>
          <w:delText xml:space="preserve"> </w:delText>
        </w:r>
      </w:del>
      <w:r w:rsidRPr="006472BD">
        <w:rPr>
          <w:sz w:val="28"/>
          <w:szCs w:val="28"/>
        </w:rPr>
        <w:t>приведен в приложении 3.</w:t>
      </w:r>
    </w:p>
    <w:p w14:paraId="630713D0" w14:textId="581F8EB8" w:rsidR="00A35891" w:rsidRDefault="00A35891" w:rsidP="00555878">
      <w:pPr>
        <w:suppressAutoHyphens/>
        <w:spacing w:line="360" w:lineRule="auto"/>
        <w:ind w:right="-284"/>
        <w:jc w:val="both"/>
        <w:rPr>
          <w:ins w:id="710" w:author="Владимир Н" w:date="2022-10-03T22:46:00Z"/>
          <w:b/>
        </w:rPr>
      </w:pPr>
      <w:ins w:id="711" w:author="Найденко Владимир Николаевич" w:date="2022-09-06T10:24:00Z">
        <w:del w:id="712" w:author="Владимир Н" w:date="2022-10-03T22:46:00Z">
          <w:r w:rsidDel="00555878">
            <w:rPr>
              <w:b/>
            </w:rPr>
            <w:br w:type="page"/>
          </w:r>
        </w:del>
      </w:ins>
    </w:p>
    <w:p w14:paraId="4DB2FC9D" w14:textId="77777777" w:rsidR="00555878" w:rsidRDefault="00555878">
      <w:pPr>
        <w:suppressAutoHyphens/>
        <w:spacing w:line="360" w:lineRule="auto"/>
        <w:ind w:right="-284"/>
        <w:jc w:val="both"/>
        <w:rPr>
          <w:ins w:id="713" w:author="Найденко Владимир Николаевич" w:date="2022-09-06T10:24:00Z"/>
          <w:sz w:val="28"/>
          <w:szCs w:val="28"/>
        </w:rPr>
        <w:pPrChange w:id="714" w:author="Владимир Н" w:date="2022-10-03T22:46:00Z">
          <w:pPr>
            <w:spacing w:after="160" w:line="259" w:lineRule="auto"/>
          </w:pPr>
        </w:pPrChange>
      </w:pPr>
    </w:p>
    <w:p w14:paraId="0A70D582" w14:textId="77777777" w:rsidR="00825C16" w:rsidDel="00A35891" w:rsidRDefault="00825C16" w:rsidP="00353A85">
      <w:pPr>
        <w:suppressAutoHyphens/>
        <w:spacing w:line="360" w:lineRule="auto"/>
        <w:ind w:right="-284" w:firstLine="709"/>
        <w:jc w:val="both"/>
        <w:rPr>
          <w:del w:id="715" w:author="Найденко Владимир Николаевич" w:date="2022-09-06T10:24:00Z"/>
          <w:sz w:val="28"/>
          <w:szCs w:val="28"/>
        </w:rPr>
      </w:pPr>
      <w:bookmarkStart w:id="716" w:name="_Toc115701155"/>
      <w:bookmarkEnd w:id="716"/>
    </w:p>
    <w:p w14:paraId="1C6CACA2" w14:textId="027493CB" w:rsidR="0064302F" w:rsidDel="00A35891" w:rsidRDefault="0064302F" w:rsidP="00353A85">
      <w:pPr>
        <w:suppressAutoHyphens/>
        <w:spacing w:line="360" w:lineRule="auto"/>
        <w:ind w:right="-284" w:firstLine="709"/>
        <w:jc w:val="both"/>
        <w:rPr>
          <w:del w:id="717" w:author="Найденко Владимир Николаевич" w:date="2022-09-06T10:24:00Z"/>
          <w:sz w:val="28"/>
          <w:szCs w:val="28"/>
        </w:rPr>
      </w:pPr>
      <w:bookmarkStart w:id="718" w:name="_Toc115701156"/>
      <w:bookmarkEnd w:id="718"/>
    </w:p>
    <w:p w14:paraId="41F94AA1" w14:textId="277F856A" w:rsidR="00991718" w:rsidRPr="006472BD" w:rsidRDefault="006675D7" w:rsidP="00991718">
      <w:pPr>
        <w:pStyle w:val="1"/>
      </w:pPr>
      <w:bookmarkStart w:id="719" w:name="_Toc107405146"/>
      <w:bookmarkEnd w:id="719"/>
      <w:r w:rsidRPr="006472BD">
        <w:t xml:space="preserve"> </w:t>
      </w:r>
      <w:bookmarkStart w:id="720" w:name="_Toc115701157"/>
      <w:r w:rsidR="00991718" w:rsidRPr="006472BD">
        <w:t xml:space="preserve">Обеспечение прослеживаемости </w:t>
      </w:r>
      <w:r w:rsidR="008B246A" w:rsidRPr="006472BD">
        <w:t xml:space="preserve">опорных </w:t>
      </w:r>
      <w:r w:rsidR="00991718" w:rsidRPr="006472BD">
        <w:t xml:space="preserve">значений и обработка </w:t>
      </w:r>
      <w:r w:rsidRPr="006472BD">
        <w:t>результатов</w:t>
      </w:r>
      <w:r w:rsidR="00FE102B" w:rsidRPr="006472BD">
        <w:t xml:space="preserve"> </w:t>
      </w:r>
      <w:r w:rsidR="00991718" w:rsidRPr="006472BD">
        <w:t>участников</w:t>
      </w:r>
      <w:bookmarkEnd w:id="720"/>
    </w:p>
    <w:p w14:paraId="1EEA4170" w14:textId="77777777" w:rsidR="00F91861" w:rsidRPr="006472BD" w:rsidRDefault="00991718" w:rsidP="0099171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8.1 Провайдеру МСИ необходимо обеспечить</w:t>
      </w:r>
      <w:r w:rsidR="00F91861" w:rsidRPr="006472BD">
        <w:rPr>
          <w:sz w:val="28"/>
          <w:szCs w:val="28"/>
        </w:rPr>
        <w:t>:</w:t>
      </w:r>
    </w:p>
    <w:p w14:paraId="322C76F3" w14:textId="46836A71" w:rsidR="00F91861" w:rsidRPr="006472BD" w:rsidRDefault="00F91861" w:rsidP="0099171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-</w:t>
      </w:r>
      <w:r w:rsidR="00BD029F" w:rsidRPr="006472BD">
        <w:rPr>
          <w:sz w:val="28"/>
          <w:szCs w:val="28"/>
        </w:rPr>
        <w:t xml:space="preserve"> прослеживаемость опорных</w:t>
      </w:r>
      <w:r w:rsidR="00991718" w:rsidRPr="006472BD">
        <w:rPr>
          <w:sz w:val="28"/>
          <w:szCs w:val="28"/>
        </w:rPr>
        <w:t xml:space="preserve"> значений результатов калибровки </w:t>
      </w:r>
      <w:r w:rsidR="00BC5037" w:rsidRPr="006472BD">
        <w:rPr>
          <w:sz w:val="28"/>
          <w:szCs w:val="28"/>
        </w:rPr>
        <w:t>к</w:t>
      </w:r>
      <w:r w:rsidR="00991718" w:rsidRPr="006472BD">
        <w:rPr>
          <w:sz w:val="28"/>
          <w:szCs w:val="28"/>
        </w:rPr>
        <w:t xml:space="preserve"> соответствующе</w:t>
      </w:r>
      <w:r w:rsidR="00BC5037" w:rsidRPr="006472BD">
        <w:rPr>
          <w:sz w:val="28"/>
          <w:szCs w:val="28"/>
        </w:rPr>
        <w:t>му</w:t>
      </w:r>
      <w:r w:rsidR="00991718" w:rsidRPr="006472BD">
        <w:rPr>
          <w:sz w:val="28"/>
          <w:szCs w:val="28"/>
        </w:rPr>
        <w:t xml:space="preserve"> </w:t>
      </w:r>
      <w:ins w:id="721" w:author="Владимир Н" w:date="2022-10-03T22:33:00Z">
        <w:r w:rsidR="005A6864" w:rsidRPr="006472BD">
          <w:rPr>
            <w:sz w:val="28"/>
            <w:szCs w:val="28"/>
          </w:rPr>
          <w:t>национальн</w:t>
        </w:r>
        <w:r w:rsidR="005A6864">
          <w:rPr>
            <w:sz w:val="28"/>
            <w:szCs w:val="28"/>
          </w:rPr>
          <w:t>ому</w:t>
        </w:r>
        <w:r w:rsidR="005A6864" w:rsidRPr="006472BD">
          <w:rPr>
            <w:sz w:val="28"/>
            <w:szCs w:val="28"/>
          </w:rPr>
          <w:t xml:space="preserve"> </w:t>
        </w:r>
        <w:r w:rsidR="005A6864">
          <w:rPr>
            <w:sz w:val="28"/>
            <w:szCs w:val="28"/>
          </w:rPr>
          <w:t>(или международному)</w:t>
        </w:r>
        <w:r w:rsidR="005A6864" w:rsidRPr="006472BD">
          <w:rPr>
            <w:sz w:val="28"/>
            <w:szCs w:val="28"/>
          </w:rPr>
          <w:t xml:space="preserve"> </w:t>
        </w:r>
      </w:ins>
      <w:del w:id="722" w:author="Владимир Н" w:date="2022-10-03T22:33:00Z">
        <w:r w:rsidR="00991718" w:rsidRPr="006472BD" w:rsidDel="005A6864">
          <w:rPr>
            <w:sz w:val="28"/>
            <w:szCs w:val="28"/>
          </w:rPr>
          <w:delText>государственно</w:delText>
        </w:r>
        <w:r w:rsidR="00BC5037" w:rsidRPr="006472BD" w:rsidDel="005A6864">
          <w:rPr>
            <w:sz w:val="28"/>
            <w:szCs w:val="28"/>
          </w:rPr>
          <w:delText>му</w:delText>
        </w:r>
        <w:r w:rsidR="00991718" w:rsidRPr="006472BD" w:rsidDel="005A6864">
          <w:rPr>
            <w:sz w:val="28"/>
            <w:szCs w:val="28"/>
          </w:rPr>
          <w:delText xml:space="preserve"> первичн</w:delText>
        </w:r>
        <w:r w:rsidR="00BC5037" w:rsidRPr="006472BD" w:rsidDel="005A6864">
          <w:rPr>
            <w:sz w:val="28"/>
            <w:szCs w:val="28"/>
          </w:rPr>
          <w:delText>ому</w:delText>
        </w:r>
        <w:r w:rsidR="00991718" w:rsidRPr="006472BD" w:rsidDel="005A6864">
          <w:rPr>
            <w:sz w:val="28"/>
            <w:szCs w:val="28"/>
          </w:rPr>
          <w:delText xml:space="preserve"> </w:delText>
        </w:r>
      </w:del>
      <w:r w:rsidR="00991718" w:rsidRPr="006472BD">
        <w:rPr>
          <w:sz w:val="28"/>
          <w:szCs w:val="28"/>
        </w:rPr>
        <w:t>эталон</w:t>
      </w:r>
      <w:r w:rsidR="00BC5037" w:rsidRPr="006472BD">
        <w:rPr>
          <w:sz w:val="28"/>
          <w:szCs w:val="28"/>
        </w:rPr>
        <w:t>у</w:t>
      </w:r>
      <w:ins w:id="723" w:author="Владимир Н" w:date="2022-10-03T22:33:00Z">
        <w:r w:rsidR="005A6864" w:rsidRPr="005A6864">
          <w:rPr>
            <w:sz w:val="28"/>
            <w:szCs w:val="28"/>
          </w:rPr>
          <w:t xml:space="preserve"> </w:t>
        </w:r>
        <w:r w:rsidR="005A6864" w:rsidRPr="006472BD">
          <w:rPr>
            <w:sz w:val="28"/>
            <w:szCs w:val="28"/>
          </w:rPr>
          <w:t>единиц величин</w:t>
        </w:r>
      </w:ins>
      <w:r w:rsidR="00991718" w:rsidRPr="006472BD">
        <w:rPr>
          <w:sz w:val="28"/>
          <w:szCs w:val="28"/>
        </w:rPr>
        <w:t xml:space="preserve"> или первичной референтной</w:t>
      </w:r>
      <w:r w:rsidR="00365850" w:rsidRPr="006472BD">
        <w:rPr>
          <w:sz w:val="28"/>
          <w:szCs w:val="28"/>
        </w:rPr>
        <w:t xml:space="preserve"> (референтной)</w:t>
      </w:r>
      <w:r w:rsidR="00991718" w:rsidRPr="006472BD">
        <w:rPr>
          <w:sz w:val="28"/>
          <w:szCs w:val="28"/>
        </w:rPr>
        <w:t xml:space="preserve"> методик</w:t>
      </w:r>
      <w:r w:rsidR="00BC5037" w:rsidRPr="006472BD">
        <w:rPr>
          <w:sz w:val="28"/>
          <w:szCs w:val="28"/>
        </w:rPr>
        <w:t>е</w:t>
      </w:r>
      <w:r w:rsidRPr="006472BD">
        <w:rPr>
          <w:sz w:val="28"/>
          <w:szCs w:val="28"/>
        </w:rPr>
        <w:t xml:space="preserve"> измерений</w:t>
      </w:r>
      <w:r w:rsidR="001F06F4" w:rsidRPr="006472BD">
        <w:rPr>
          <w:sz w:val="28"/>
          <w:szCs w:val="28"/>
        </w:rPr>
        <w:t xml:space="preserve"> путем передачи соответствующей единицы величины </w:t>
      </w:r>
      <w:r w:rsidR="001016AA" w:rsidRPr="006472BD">
        <w:rPr>
          <w:sz w:val="28"/>
          <w:szCs w:val="28"/>
        </w:rPr>
        <w:t>ОК</w:t>
      </w:r>
      <w:r w:rsidR="00393523" w:rsidRPr="00F90F60">
        <w:rPr>
          <w:sz w:val="28"/>
          <w:szCs w:val="28"/>
        </w:rPr>
        <w:t xml:space="preserve"> через неразрывную цепь калибровок;</w:t>
      </w:r>
    </w:p>
    <w:p w14:paraId="5A9937C4" w14:textId="5BCD8EEE" w:rsidR="006675D7" w:rsidRPr="006472BD" w:rsidRDefault="00F91861" w:rsidP="00991718">
      <w:pPr>
        <w:suppressAutoHyphens/>
        <w:spacing w:line="360" w:lineRule="auto"/>
        <w:ind w:right="-284" w:firstLine="709"/>
        <w:jc w:val="both"/>
        <w:rPr>
          <w:b/>
          <w:sz w:val="28"/>
          <w:szCs w:val="28"/>
        </w:rPr>
      </w:pPr>
      <w:r w:rsidRPr="006472BD">
        <w:rPr>
          <w:sz w:val="28"/>
          <w:szCs w:val="28"/>
        </w:rPr>
        <w:t xml:space="preserve">- </w:t>
      </w:r>
      <w:r w:rsidR="009664CC" w:rsidRPr="00F90F60">
        <w:rPr>
          <w:sz w:val="28"/>
          <w:szCs w:val="28"/>
        </w:rPr>
        <w:t xml:space="preserve">необходимый запас по точности </w:t>
      </w:r>
      <w:ins w:id="724" w:author="Владимир Н" w:date="2022-10-03T15:02:00Z">
        <w:r w:rsidR="001D7B58">
          <w:rPr>
            <w:sz w:val="28"/>
            <w:szCs w:val="28"/>
          </w:rPr>
          <w:t>приписанного</w:t>
        </w:r>
        <w:r w:rsidR="001D7B58" w:rsidRPr="006472BD">
          <w:rPr>
            <w:sz w:val="28"/>
            <w:szCs w:val="28"/>
          </w:rPr>
          <w:t xml:space="preserve"> </w:t>
        </w:r>
      </w:ins>
      <w:del w:id="725" w:author="Владимир Н" w:date="2022-10-03T15:02:00Z">
        <w:r w:rsidR="009664CC" w:rsidRPr="00F90F60" w:rsidDel="001D7B58">
          <w:rPr>
            <w:sz w:val="28"/>
            <w:szCs w:val="28"/>
          </w:rPr>
          <w:delText xml:space="preserve">опорного </w:delText>
        </w:r>
      </w:del>
      <w:r w:rsidR="009664CC" w:rsidRPr="00F90F60">
        <w:rPr>
          <w:sz w:val="28"/>
          <w:szCs w:val="28"/>
        </w:rPr>
        <w:t>значения (как минимум равноточные) по сравнению с неопределенностью измерений участников, заявляемых участниками (в соответствии с анкетой участника или в их областях аккредитации).</w:t>
      </w:r>
    </w:p>
    <w:p w14:paraId="0F13923E" w14:textId="5A7C97BF" w:rsidR="00921A2C" w:rsidRPr="006472BD" w:rsidRDefault="0063135E" w:rsidP="00991718">
      <w:pPr>
        <w:suppressAutoHyphens/>
        <w:spacing w:line="360" w:lineRule="auto"/>
        <w:ind w:right="-284" w:firstLine="709"/>
        <w:jc w:val="both"/>
        <w:rPr>
          <w:bCs/>
          <w:sz w:val="28"/>
          <w:szCs w:val="28"/>
        </w:rPr>
      </w:pPr>
      <w:ins w:id="726" w:author="Владимир Н" w:date="2022-10-04T11:36:00Z">
        <w:r>
          <w:rPr>
            <w:bCs/>
            <w:sz w:val="28"/>
            <w:szCs w:val="28"/>
          </w:rPr>
          <w:t xml:space="preserve">8.2 </w:t>
        </w:r>
      </w:ins>
      <w:r w:rsidR="00921A2C" w:rsidRPr="006472BD">
        <w:rPr>
          <w:bCs/>
          <w:sz w:val="28"/>
          <w:szCs w:val="28"/>
        </w:rPr>
        <w:t xml:space="preserve">При использовании </w:t>
      </w:r>
      <w:r w:rsidR="00283F9D" w:rsidRPr="006472BD">
        <w:rPr>
          <w:bCs/>
          <w:sz w:val="28"/>
          <w:szCs w:val="28"/>
        </w:rPr>
        <w:t xml:space="preserve">набора данных в качестве </w:t>
      </w:r>
      <w:r w:rsidR="001016AA" w:rsidRPr="006472BD">
        <w:rPr>
          <w:sz w:val="28"/>
          <w:szCs w:val="28"/>
        </w:rPr>
        <w:t>ОК</w:t>
      </w:r>
      <w:r w:rsidR="00283F9D" w:rsidRPr="006472BD">
        <w:rPr>
          <w:bCs/>
          <w:sz w:val="28"/>
          <w:szCs w:val="28"/>
        </w:rPr>
        <w:t xml:space="preserve">, </w:t>
      </w:r>
      <w:r w:rsidR="00CF4346" w:rsidRPr="006472BD">
        <w:rPr>
          <w:bCs/>
          <w:sz w:val="28"/>
          <w:szCs w:val="28"/>
        </w:rPr>
        <w:t>данные могут быть получены путем проведения измерений (калибровки) как самим провайдером</w:t>
      </w:r>
      <w:ins w:id="727" w:author="Владимир Н" w:date="2022-10-03T14:57:00Z">
        <w:r w:rsidR="000A40F6">
          <w:rPr>
            <w:bCs/>
            <w:sz w:val="28"/>
            <w:szCs w:val="28"/>
          </w:rPr>
          <w:t xml:space="preserve"> МСИ</w:t>
        </w:r>
      </w:ins>
      <w:r w:rsidR="00CF4346" w:rsidRPr="006472BD">
        <w:rPr>
          <w:bCs/>
          <w:sz w:val="28"/>
          <w:szCs w:val="28"/>
        </w:rPr>
        <w:t>, так и сторонней</w:t>
      </w:r>
      <w:ins w:id="728" w:author="Владимир Н" w:date="2022-10-03T14:34:00Z">
        <w:r w:rsidR="00413251">
          <w:rPr>
            <w:bCs/>
            <w:sz w:val="28"/>
            <w:szCs w:val="28"/>
          </w:rPr>
          <w:t xml:space="preserve"> (референтной)</w:t>
        </w:r>
      </w:ins>
      <w:r w:rsidR="00CF4346" w:rsidRPr="006472BD">
        <w:rPr>
          <w:bCs/>
          <w:sz w:val="28"/>
          <w:szCs w:val="28"/>
        </w:rPr>
        <w:t xml:space="preserve"> лабораторией. В этом случае</w:t>
      </w:r>
      <w:r w:rsidR="00283F9D" w:rsidRPr="006472BD">
        <w:rPr>
          <w:bCs/>
          <w:sz w:val="28"/>
          <w:szCs w:val="28"/>
        </w:rPr>
        <w:t xml:space="preserve"> необходимо сохранять</w:t>
      </w:r>
      <w:r w:rsidR="00F619EA" w:rsidRPr="006472BD">
        <w:rPr>
          <w:bCs/>
          <w:sz w:val="28"/>
          <w:szCs w:val="28"/>
        </w:rPr>
        <w:t xml:space="preserve"> все технические</w:t>
      </w:r>
      <w:r w:rsidR="00283F9D" w:rsidRPr="006472BD">
        <w:rPr>
          <w:bCs/>
          <w:sz w:val="28"/>
          <w:szCs w:val="28"/>
        </w:rPr>
        <w:t xml:space="preserve"> записи о провед</w:t>
      </w:r>
      <w:r w:rsidR="00713000" w:rsidRPr="006472BD">
        <w:rPr>
          <w:bCs/>
          <w:sz w:val="28"/>
          <w:szCs w:val="28"/>
        </w:rPr>
        <w:t xml:space="preserve">ении </w:t>
      </w:r>
      <w:r w:rsidR="00283F9D" w:rsidRPr="006472BD">
        <w:rPr>
          <w:bCs/>
          <w:sz w:val="28"/>
          <w:szCs w:val="28"/>
        </w:rPr>
        <w:t>измерени</w:t>
      </w:r>
      <w:r w:rsidR="00713000" w:rsidRPr="006472BD">
        <w:rPr>
          <w:bCs/>
          <w:sz w:val="28"/>
          <w:szCs w:val="28"/>
        </w:rPr>
        <w:t>й</w:t>
      </w:r>
      <w:r w:rsidR="00283F9D" w:rsidRPr="006472BD">
        <w:rPr>
          <w:bCs/>
          <w:sz w:val="28"/>
          <w:szCs w:val="28"/>
        </w:rPr>
        <w:t xml:space="preserve"> для обеспечения метрологической прослеживаемости</w:t>
      </w:r>
      <w:r w:rsidR="00713000" w:rsidRPr="006472BD">
        <w:rPr>
          <w:bCs/>
          <w:sz w:val="28"/>
          <w:szCs w:val="28"/>
        </w:rPr>
        <w:t xml:space="preserve"> и возможности проведения повторных измерений в случае появления разногласий</w:t>
      </w:r>
      <w:r w:rsidR="00283F9D" w:rsidRPr="006472BD">
        <w:rPr>
          <w:bCs/>
          <w:sz w:val="28"/>
          <w:szCs w:val="28"/>
        </w:rPr>
        <w:t>.</w:t>
      </w:r>
      <w:r w:rsidR="005654B7" w:rsidRPr="006472BD">
        <w:rPr>
          <w:bCs/>
          <w:sz w:val="28"/>
          <w:szCs w:val="28"/>
        </w:rPr>
        <w:t xml:space="preserve"> В случае использования смоделированного набора данных провайдеру</w:t>
      </w:r>
      <w:ins w:id="729" w:author="Владимир Н" w:date="2022-10-03T14:57:00Z">
        <w:r w:rsidR="000A40F6">
          <w:rPr>
            <w:bCs/>
            <w:sz w:val="28"/>
            <w:szCs w:val="28"/>
          </w:rPr>
          <w:t xml:space="preserve"> МСИ</w:t>
        </w:r>
      </w:ins>
      <w:r w:rsidR="005654B7" w:rsidRPr="006472BD">
        <w:rPr>
          <w:bCs/>
          <w:sz w:val="28"/>
          <w:szCs w:val="28"/>
        </w:rPr>
        <w:t xml:space="preserve"> необходимо теоретически обосновать использование </w:t>
      </w:r>
      <w:r w:rsidR="00641DDA" w:rsidRPr="006472BD">
        <w:rPr>
          <w:bCs/>
          <w:sz w:val="28"/>
          <w:szCs w:val="28"/>
        </w:rPr>
        <w:t xml:space="preserve">полученных метрологических </w:t>
      </w:r>
      <w:r w:rsidR="005654B7" w:rsidRPr="006472BD">
        <w:rPr>
          <w:bCs/>
          <w:sz w:val="28"/>
          <w:szCs w:val="28"/>
        </w:rPr>
        <w:t>характеристик.</w:t>
      </w:r>
    </w:p>
    <w:p w14:paraId="51BECC91" w14:textId="3C1C41AB" w:rsidR="00A97FDD" w:rsidRPr="006472BD" w:rsidRDefault="005225ED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8</w:t>
      </w:r>
      <w:r w:rsidR="00A97FDD" w:rsidRPr="006472BD">
        <w:rPr>
          <w:sz w:val="28"/>
          <w:szCs w:val="28"/>
        </w:rPr>
        <w:t>.</w:t>
      </w:r>
      <w:ins w:id="730" w:author="Владимир Н" w:date="2022-10-04T11:36:00Z">
        <w:r w:rsidR="0063135E">
          <w:rPr>
            <w:sz w:val="28"/>
            <w:szCs w:val="28"/>
          </w:rPr>
          <w:t>3</w:t>
        </w:r>
      </w:ins>
      <w:del w:id="731" w:author="Владимир Н" w:date="2022-10-04T11:36:00Z">
        <w:r w:rsidR="00B03627" w:rsidRPr="006472BD" w:rsidDel="0063135E">
          <w:rPr>
            <w:sz w:val="28"/>
            <w:szCs w:val="28"/>
          </w:rPr>
          <w:delText>2</w:delText>
        </w:r>
      </w:del>
      <w:r w:rsidR="00A97FDD" w:rsidRPr="006472BD">
        <w:rPr>
          <w:sz w:val="28"/>
          <w:szCs w:val="28"/>
        </w:rPr>
        <w:t xml:space="preserve"> Провайдер</w:t>
      </w:r>
      <w:r w:rsidR="009922C6" w:rsidRPr="006472BD">
        <w:rPr>
          <w:sz w:val="28"/>
          <w:szCs w:val="28"/>
        </w:rPr>
        <w:t xml:space="preserve"> МСИ и </w:t>
      </w:r>
      <w:r w:rsidR="00646CDA" w:rsidRPr="006472BD">
        <w:rPr>
          <w:sz w:val="28"/>
          <w:szCs w:val="28"/>
        </w:rPr>
        <w:t>участники</w:t>
      </w:r>
      <w:r w:rsidR="00512421" w:rsidRPr="006472BD">
        <w:rPr>
          <w:sz w:val="28"/>
          <w:szCs w:val="28"/>
        </w:rPr>
        <w:t xml:space="preserve"> сличений, </w:t>
      </w:r>
      <w:r w:rsidR="00DF62C7" w:rsidRPr="006472BD">
        <w:rPr>
          <w:sz w:val="28"/>
          <w:szCs w:val="28"/>
        </w:rPr>
        <w:t>которы</w:t>
      </w:r>
      <w:r w:rsidR="00A97FDD" w:rsidRPr="006472BD">
        <w:rPr>
          <w:sz w:val="28"/>
          <w:szCs w:val="28"/>
        </w:rPr>
        <w:t>е</w:t>
      </w:r>
      <w:r w:rsidR="00DF62C7" w:rsidRPr="006472BD">
        <w:rPr>
          <w:sz w:val="28"/>
          <w:szCs w:val="28"/>
        </w:rPr>
        <w:t xml:space="preserve"> проводили </w:t>
      </w:r>
      <w:r w:rsidR="00512421" w:rsidRPr="006472BD">
        <w:rPr>
          <w:sz w:val="28"/>
          <w:szCs w:val="28"/>
        </w:rPr>
        <w:t>калибровку в каждой точке диапазона измерений</w:t>
      </w:r>
      <w:del w:id="732" w:author="Владимир Н" w:date="2022-10-03T21:55:00Z">
        <w:r w:rsidR="00512421" w:rsidRPr="006472BD" w:rsidDel="00C67BF6">
          <w:rPr>
            <w:sz w:val="28"/>
            <w:szCs w:val="28"/>
          </w:rPr>
          <w:delText>,</w:delText>
        </w:r>
      </w:del>
      <w:r w:rsidR="00DF62C7" w:rsidRPr="006472BD">
        <w:rPr>
          <w:sz w:val="28"/>
          <w:szCs w:val="28"/>
        </w:rPr>
        <w:t xml:space="preserve"> </w:t>
      </w:r>
      <w:r w:rsidR="00A97FDD" w:rsidRPr="006472BD">
        <w:rPr>
          <w:sz w:val="28"/>
          <w:szCs w:val="28"/>
        </w:rPr>
        <w:t xml:space="preserve">должны </w:t>
      </w:r>
      <w:r w:rsidR="00DF62C7" w:rsidRPr="006472BD">
        <w:rPr>
          <w:sz w:val="28"/>
          <w:szCs w:val="28"/>
        </w:rPr>
        <w:t>представл</w:t>
      </w:r>
      <w:r w:rsidR="00A97FDD" w:rsidRPr="006472BD">
        <w:rPr>
          <w:sz w:val="28"/>
          <w:szCs w:val="28"/>
        </w:rPr>
        <w:t>ять</w:t>
      </w:r>
      <w:r w:rsidR="00DF62C7" w:rsidRPr="006472BD">
        <w:rPr>
          <w:sz w:val="28"/>
          <w:szCs w:val="28"/>
        </w:rPr>
        <w:t xml:space="preserve"> полный </w:t>
      </w:r>
      <w:r w:rsidR="00DF62C7" w:rsidRPr="006472BD">
        <w:rPr>
          <w:sz w:val="28"/>
          <w:szCs w:val="28"/>
        </w:rPr>
        <w:lastRenderedPageBreak/>
        <w:t xml:space="preserve">бюджет неопределенности </w:t>
      </w:r>
      <w:r w:rsidR="00646CDA" w:rsidRPr="006472BD">
        <w:rPr>
          <w:sz w:val="28"/>
          <w:szCs w:val="28"/>
        </w:rPr>
        <w:t xml:space="preserve">измерений при калибровке. </w:t>
      </w:r>
      <w:r w:rsidR="00A97FDD" w:rsidRPr="006472BD">
        <w:rPr>
          <w:sz w:val="28"/>
          <w:szCs w:val="28"/>
        </w:rPr>
        <w:t>Провайдеру МСИ н</w:t>
      </w:r>
      <w:r w:rsidR="00646CDA" w:rsidRPr="006472BD">
        <w:rPr>
          <w:sz w:val="28"/>
          <w:szCs w:val="28"/>
        </w:rPr>
        <w:t xml:space="preserve">еобходимо тщательно проверить корректность </w:t>
      </w:r>
      <w:r w:rsidR="00080E80" w:rsidRPr="006472BD">
        <w:rPr>
          <w:sz w:val="28"/>
          <w:szCs w:val="28"/>
        </w:rPr>
        <w:t xml:space="preserve">расчетов по </w:t>
      </w:r>
      <w:r w:rsidR="00646CDA" w:rsidRPr="006472BD">
        <w:rPr>
          <w:sz w:val="28"/>
          <w:szCs w:val="28"/>
        </w:rPr>
        <w:t>оцени</w:t>
      </w:r>
      <w:r w:rsidR="00080E80" w:rsidRPr="006472BD">
        <w:rPr>
          <w:sz w:val="28"/>
          <w:szCs w:val="28"/>
        </w:rPr>
        <w:t>ванию</w:t>
      </w:r>
      <w:r w:rsidR="00646CDA" w:rsidRPr="006472BD">
        <w:rPr>
          <w:sz w:val="28"/>
          <w:szCs w:val="28"/>
        </w:rPr>
        <w:t xml:space="preserve"> неопределенности</w:t>
      </w:r>
      <w:r w:rsidR="00080E80" w:rsidRPr="006472BD">
        <w:rPr>
          <w:sz w:val="28"/>
          <w:szCs w:val="28"/>
        </w:rPr>
        <w:t xml:space="preserve"> </w:t>
      </w:r>
      <w:r w:rsidR="00646CDA" w:rsidRPr="006472BD">
        <w:rPr>
          <w:sz w:val="28"/>
          <w:szCs w:val="28"/>
        </w:rPr>
        <w:t>в соответствии с применяемой методикой калибровки</w:t>
      </w:r>
      <w:r w:rsidR="00C34A09" w:rsidRPr="006472BD">
        <w:rPr>
          <w:sz w:val="28"/>
          <w:szCs w:val="28"/>
        </w:rPr>
        <w:t>,</w:t>
      </w:r>
      <w:r w:rsidR="00A97FDD" w:rsidRPr="006472BD">
        <w:rPr>
          <w:sz w:val="28"/>
          <w:szCs w:val="28"/>
        </w:rPr>
        <w:t xml:space="preserve"> </w:t>
      </w:r>
      <w:r w:rsidR="00D76388" w:rsidRPr="006472BD">
        <w:rPr>
          <w:sz w:val="28"/>
          <w:szCs w:val="28"/>
        </w:rPr>
        <w:t>и рекомендуется</w:t>
      </w:r>
      <w:r w:rsidR="00C34A09" w:rsidRPr="006472BD">
        <w:rPr>
          <w:sz w:val="28"/>
          <w:szCs w:val="28"/>
        </w:rPr>
        <w:t>,</w:t>
      </w:r>
      <w:r w:rsidR="00646CDA" w:rsidRPr="006472BD">
        <w:rPr>
          <w:sz w:val="28"/>
          <w:szCs w:val="28"/>
        </w:rPr>
        <w:t xml:space="preserve"> провести независимый расчет бюджета неопределенности измерений. В случае выявленных </w:t>
      </w:r>
      <w:r w:rsidR="00A56660" w:rsidRPr="006472BD">
        <w:rPr>
          <w:sz w:val="28"/>
          <w:szCs w:val="28"/>
        </w:rPr>
        <w:t>неточностей</w:t>
      </w:r>
      <w:r w:rsidR="00646CDA" w:rsidRPr="006472BD">
        <w:rPr>
          <w:sz w:val="28"/>
          <w:szCs w:val="28"/>
        </w:rPr>
        <w:t xml:space="preserve"> расчетов</w:t>
      </w:r>
      <w:r w:rsidR="009664CC" w:rsidRPr="006472BD">
        <w:rPr>
          <w:sz w:val="28"/>
          <w:szCs w:val="28"/>
        </w:rPr>
        <w:t>, алгоритмов</w:t>
      </w:r>
      <w:r w:rsidR="00646CDA" w:rsidRPr="006472BD">
        <w:rPr>
          <w:sz w:val="28"/>
          <w:szCs w:val="28"/>
        </w:rPr>
        <w:t xml:space="preserve"> </w:t>
      </w:r>
      <w:r w:rsidR="009664CC" w:rsidRPr="006472BD">
        <w:rPr>
          <w:sz w:val="28"/>
          <w:szCs w:val="28"/>
        </w:rPr>
        <w:t xml:space="preserve">или других неточностей </w:t>
      </w:r>
      <w:r w:rsidR="00646CDA" w:rsidRPr="006472BD">
        <w:rPr>
          <w:sz w:val="28"/>
          <w:szCs w:val="28"/>
        </w:rPr>
        <w:t xml:space="preserve">рекомендуется </w:t>
      </w:r>
      <w:r w:rsidR="00512421" w:rsidRPr="006472BD">
        <w:rPr>
          <w:sz w:val="28"/>
          <w:szCs w:val="28"/>
        </w:rPr>
        <w:t xml:space="preserve">включить эту информацию в отчет о сличениях, </w:t>
      </w:r>
      <w:r w:rsidR="00964F1E" w:rsidRPr="006472BD">
        <w:rPr>
          <w:sz w:val="28"/>
          <w:szCs w:val="28"/>
        </w:rPr>
        <w:t>чтобы уведомить</w:t>
      </w:r>
      <w:r w:rsidR="00646CDA" w:rsidRPr="006472BD">
        <w:rPr>
          <w:sz w:val="28"/>
          <w:szCs w:val="28"/>
        </w:rPr>
        <w:t xml:space="preserve"> участников сличени</w:t>
      </w:r>
      <w:r w:rsidR="00365850" w:rsidRPr="006472BD">
        <w:rPr>
          <w:sz w:val="28"/>
          <w:szCs w:val="28"/>
        </w:rPr>
        <w:t>й</w:t>
      </w:r>
      <w:r w:rsidR="00080E80" w:rsidRPr="006472BD">
        <w:rPr>
          <w:sz w:val="28"/>
          <w:szCs w:val="28"/>
        </w:rPr>
        <w:t xml:space="preserve"> о необходимости корректировок</w:t>
      </w:r>
      <w:r w:rsidR="00646CDA" w:rsidRPr="006472BD">
        <w:rPr>
          <w:sz w:val="28"/>
          <w:szCs w:val="28"/>
        </w:rPr>
        <w:t>.</w:t>
      </w:r>
    </w:p>
    <w:p w14:paraId="5B2F2E66" w14:textId="50BE26AF" w:rsidR="006675D7" w:rsidRPr="00F90F60" w:rsidRDefault="00B03627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8</w:t>
      </w:r>
      <w:r w:rsidR="00A97FDD" w:rsidRPr="006472BD">
        <w:rPr>
          <w:sz w:val="28"/>
          <w:szCs w:val="28"/>
        </w:rPr>
        <w:t>.</w:t>
      </w:r>
      <w:ins w:id="733" w:author="Владимир Н" w:date="2022-10-04T11:36:00Z">
        <w:r w:rsidR="0063135E">
          <w:rPr>
            <w:sz w:val="28"/>
            <w:szCs w:val="28"/>
          </w:rPr>
          <w:t>4</w:t>
        </w:r>
      </w:ins>
      <w:del w:id="734" w:author="Владимир Н" w:date="2022-10-04T11:36:00Z">
        <w:r w:rsidRPr="006472BD" w:rsidDel="0063135E">
          <w:rPr>
            <w:sz w:val="28"/>
            <w:szCs w:val="28"/>
          </w:rPr>
          <w:delText>3</w:delText>
        </w:r>
      </w:del>
      <w:r w:rsidR="00A97FDD" w:rsidRPr="006472BD">
        <w:rPr>
          <w:sz w:val="28"/>
          <w:szCs w:val="28"/>
        </w:rPr>
        <w:t xml:space="preserve"> </w:t>
      </w:r>
      <w:r w:rsidR="001F06F4" w:rsidRPr="006472BD">
        <w:rPr>
          <w:sz w:val="28"/>
          <w:szCs w:val="28"/>
        </w:rPr>
        <w:t>С целью обеспечения метрологической прослеживаемости н</w:t>
      </w:r>
      <w:r w:rsidR="0027794C" w:rsidRPr="006472BD">
        <w:rPr>
          <w:sz w:val="28"/>
          <w:szCs w:val="28"/>
        </w:rPr>
        <w:t>астоятельно</w:t>
      </w:r>
      <w:r w:rsidR="00A97FDD" w:rsidRPr="006472BD">
        <w:rPr>
          <w:sz w:val="28"/>
          <w:szCs w:val="28"/>
        </w:rPr>
        <w:t xml:space="preserve"> не рекомендуется</w:t>
      </w:r>
      <w:r w:rsidR="0027794C" w:rsidRPr="006472BD">
        <w:rPr>
          <w:sz w:val="28"/>
          <w:szCs w:val="28"/>
        </w:rPr>
        <w:t xml:space="preserve"> устанавливать </w:t>
      </w:r>
      <w:r w:rsidR="008B246A" w:rsidRPr="006472BD">
        <w:rPr>
          <w:sz w:val="28"/>
          <w:szCs w:val="28"/>
        </w:rPr>
        <w:t xml:space="preserve">опорные </w:t>
      </w:r>
      <w:r w:rsidR="008B4AF5" w:rsidRPr="006472BD">
        <w:rPr>
          <w:sz w:val="28"/>
          <w:szCs w:val="28"/>
        </w:rPr>
        <w:t>значени</w:t>
      </w:r>
      <w:r w:rsidR="0027794C" w:rsidRPr="006472BD">
        <w:rPr>
          <w:sz w:val="28"/>
          <w:szCs w:val="28"/>
        </w:rPr>
        <w:t>я</w:t>
      </w:r>
      <w:r w:rsidR="008B4AF5" w:rsidRPr="006472BD">
        <w:rPr>
          <w:sz w:val="28"/>
          <w:szCs w:val="28"/>
        </w:rPr>
        <w:t>, по результатам участников</w:t>
      </w:r>
      <w:r w:rsidR="00080E80" w:rsidRPr="006472BD">
        <w:rPr>
          <w:sz w:val="28"/>
          <w:szCs w:val="28"/>
        </w:rPr>
        <w:t xml:space="preserve"> </w:t>
      </w:r>
      <w:r w:rsidR="00E458CA" w:rsidRPr="006472BD">
        <w:rPr>
          <w:sz w:val="28"/>
          <w:szCs w:val="28"/>
        </w:rPr>
        <w:t>на основании</w:t>
      </w:r>
      <w:r w:rsidR="00080E80" w:rsidRPr="006472BD">
        <w:rPr>
          <w:sz w:val="28"/>
          <w:szCs w:val="28"/>
        </w:rPr>
        <w:t xml:space="preserve"> согласованного значения</w:t>
      </w:r>
      <w:r w:rsidR="008B4AF5" w:rsidRPr="006472BD">
        <w:rPr>
          <w:sz w:val="28"/>
          <w:szCs w:val="28"/>
        </w:rPr>
        <w:t xml:space="preserve">, как это часто делается при проверке квалификации испытательных лабораторий. </w:t>
      </w:r>
      <w:r w:rsidR="006E2637" w:rsidRPr="006472BD">
        <w:rPr>
          <w:sz w:val="28"/>
          <w:szCs w:val="28"/>
        </w:rPr>
        <w:t xml:space="preserve">В качестве </w:t>
      </w:r>
      <w:ins w:id="735" w:author="Владимир Н" w:date="2022-10-03T15:02:00Z">
        <w:r w:rsidR="001D7B58">
          <w:rPr>
            <w:sz w:val="28"/>
            <w:szCs w:val="28"/>
          </w:rPr>
          <w:t>приписанного</w:t>
        </w:r>
        <w:r w:rsidR="001D7B58" w:rsidRPr="006472BD">
          <w:rPr>
            <w:sz w:val="28"/>
            <w:szCs w:val="28"/>
          </w:rPr>
          <w:t xml:space="preserve"> </w:t>
        </w:r>
      </w:ins>
      <w:del w:id="736" w:author="Владимир Н" w:date="2022-10-03T15:02:00Z">
        <w:r w:rsidR="006E2637" w:rsidRPr="006472BD" w:rsidDel="001D7B58">
          <w:rPr>
            <w:sz w:val="28"/>
            <w:szCs w:val="28"/>
          </w:rPr>
          <w:delText xml:space="preserve">опорного </w:delText>
        </w:r>
      </w:del>
      <w:r w:rsidR="006E2637" w:rsidRPr="006472BD">
        <w:rPr>
          <w:sz w:val="28"/>
          <w:szCs w:val="28"/>
        </w:rPr>
        <w:t xml:space="preserve">значения следует использовать результаты, полученные при определении метрологических характеристик </w:t>
      </w:r>
      <w:r w:rsidR="001016AA" w:rsidRPr="006472BD">
        <w:rPr>
          <w:sz w:val="28"/>
          <w:szCs w:val="28"/>
        </w:rPr>
        <w:t>ОК</w:t>
      </w:r>
      <w:r w:rsidR="006E2637" w:rsidRPr="006472BD">
        <w:rPr>
          <w:sz w:val="28"/>
          <w:szCs w:val="28"/>
        </w:rPr>
        <w:t xml:space="preserve"> при передаче ему единицы величины от эталонов, прослеживаемых через цепь неразрывных калибровок к национальным </w:t>
      </w:r>
      <w:ins w:id="737" w:author="Владимир Н" w:date="2022-10-03T21:56:00Z">
        <w:r w:rsidR="00C67BF6">
          <w:rPr>
            <w:sz w:val="28"/>
            <w:szCs w:val="28"/>
          </w:rPr>
          <w:t>(или международным)</w:t>
        </w:r>
        <w:r w:rsidR="00C67BF6" w:rsidRPr="006472BD">
          <w:rPr>
            <w:sz w:val="28"/>
            <w:szCs w:val="28"/>
          </w:rPr>
          <w:t xml:space="preserve"> </w:t>
        </w:r>
      </w:ins>
      <w:del w:id="738" w:author="Владимир Н" w:date="2022-10-03T21:56:00Z">
        <w:r w:rsidR="006E2637" w:rsidRPr="006472BD" w:rsidDel="00C67BF6">
          <w:rPr>
            <w:sz w:val="28"/>
            <w:szCs w:val="28"/>
          </w:rPr>
          <w:delText xml:space="preserve">первичным </w:delText>
        </w:r>
      </w:del>
      <w:r w:rsidR="006E2637" w:rsidRPr="006472BD">
        <w:rPr>
          <w:sz w:val="28"/>
          <w:szCs w:val="28"/>
        </w:rPr>
        <w:t>эталонам</w:t>
      </w:r>
      <w:ins w:id="739" w:author="Владимир Н" w:date="2022-10-03T21:56:00Z">
        <w:r w:rsidR="00C67BF6">
          <w:rPr>
            <w:sz w:val="28"/>
            <w:szCs w:val="28"/>
          </w:rPr>
          <w:t xml:space="preserve"> </w:t>
        </w:r>
      </w:ins>
      <w:del w:id="740" w:author="Владимир Н" w:date="2022-10-03T21:56:00Z">
        <w:r w:rsidR="006E2637" w:rsidRPr="006472BD" w:rsidDel="00C67BF6">
          <w:rPr>
            <w:sz w:val="28"/>
            <w:szCs w:val="28"/>
          </w:rPr>
          <w:delText xml:space="preserve"> </w:delText>
        </w:r>
      </w:del>
      <w:r w:rsidR="006E2637" w:rsidRPr="006472BD">
        <w:rPr>
          <w:sz w:val="28"/>
          <w:szCs w:val="28"/>
        </w:rPr>
        <w:t>единиц величин или первичным референтным (р</w:t>
      </w:r>
      <w:r w:rsidR="009E3DBD" w:rsidRPr="006472BD">
        <w:rPr>
          <w:sz w:val="28"/>
          <w:szCs w:val="28"/>
        </w:rPr>
        <w:t>еферентным) методикам измерений</w:t>
      </w:r>
      <w:r w:rsidR="008B4AF5" w:rsidRPr="00F90F60">
        <w:rPr>
          <w:sz w:val="28"/>
          <w:szCs w:val="28"/>
        </w:rPr>
        <w:t xml:space="preserve">. </w:t>
      </w:r>
      <w:r w:rsidR="00BA350B" w:rsidRPr="00F90F60">
        <w:rPr>
          <w:sz w:val="28"/>
          <w:szCs w:val="28"/>
        </w:rPr>
        <w:t xml:space="preserve">В качестве </w:t>
      </w:r>
      <w:r w:rsidR="0027794C" w:rsidRPr="00F90F60">
        <w:rPr>
          <w:sz w:val="28"/>
          <w:szCs w:val="28"/>
        </w:rPr>
        <w:t>характеристик</w:t>
      </w:r>
      <w:r w:rsidR="00A56FB3" w:rsidRPr="00F90F60">
        <w:rPr>
          <w:sz w:val="28"/>
          <w:szCs w:val="28"/>
        </w:rPr>
        <w:t>и</w:t>
      </w:r>
      <w:r w:rsidR="0027794C" w:rsidRPr="00F90F60">
        <w:rPr>
          <w:sz w:val="28"/>
          <w:szCs w:val="28"/>
        </w:rPr>
        <w:t xml:space="preserve"> </w:t>
      </w:r>
      <w:r w:rsidR="00BA350B" w:rsidRPr="00F90F60">
        <w:rPr>
          <w:sz w:val="28"/>
          <w:szCs w:val="28"/>
        </w:rPr>
        <w:t>функционирования</w:t>
      </w:r>
      <w:r w:rsidR="006C598D" w:rsidRPr="006472BD">
        <w:rPr>
          <w:sz w:val="28"/>
          <w:szCs w:val="28"/>
        </w:rPr>
        <w:t xml:space="preserve"> для количественных результатов</w:t>
      </w:r>
      <w:r w:rsidR="00BA350B" w:rsidRPr="00F90F60">
        <w:rPr>
          <w:sz w:val="28"/>
          <w:szCs w:val="28"/>
        </w:rPr>
        <w:t xml:space="preserve"> рекомендуется </w:t>
      </w:r>
      <w:r w:rsidR="0027794C" w:rsidRPr="00F90F60">
        <w:rPr>
          <w:sz w:val="28"/>
          <w:szCs w:val="28"/>
        </w:rPr>
        <w:t xml:space="preserve">использовать </w:t>
      </w:r>
      <w:r w:rsidR="00617F36" w:rsidRPr="00F90F60">
        <w:rPr>
          <w:sz w:val="28"/>
          <w:szCs w:val="28"/>
        </w:rPr>
        <w:t>число</w:t>
      </w:r>
      <w:r w:rsidR="00BA350B" w:rsidRPr="00F90F60">
        <w:rPr>
          <w:sz w:val="28"/>
          <w:szCs w:val="28"/>
        </w:rPr>
        <w:t xml:space="preserve"> </w:t>
      </w:r>
      <w:r w:rsidR="00D76388" w:rsidRPr="00F90F60">
        <w:rPr>
          <w:i/>
          <w:iCs/>
          <w:sz w:val="28"/>
          <w:szCs w:val="28"/>
          <w:lang w:val="en-US"/>
        </w:rPr>
        <w:t>E</w:t>
      </w:r>
      <w:r w:rsidR="00D76388" w:rsidRPr="00F90F60">
        <w:rPr>
          <w:i/>
          <w:iCs/>
          <w:sz w:val="28"/>
          <w:szCs w:val="28"/>
          <w:vertAlign w:val="subscript"/>
          <w:lang w:val="en-US"/>
        </w:rPr>
        <w:t>n</w:t>
      </w:r>
      <w:r w:rsidR="00D76388" w:rsidRPr="00F90F60">
        <w:rPr>
          <w:i/>
          <w:iCs/>
          <w:sz w:val="28"/>
          <w:szCs w:val="28"/>
          <w:vertAlign w:val="subscript"/>
        </w:rPr>
        <w:t xml:space="preserve"> </w:t>
      </w:r>
      <w:r w:rsidR="00D76388" w:rsidRPr="00F90F60">
        <w:rPr>
          <w:sz w:val="28"/>
          <w:szCs w:val="28"/>
        </w:rPr>
        <w:t>в</w:t>
      </w:r>
      <w:r w:rsidR="00617F36" w:rsidRPr="00F90F60">
        <w:rPr>
          <w:sz w:val="28"/>
          <w:szCs w:val="28"/>
        </w:rPr>
        <w:t xml:space="preserve"> соответствии с пунктом B.4.1.1 ГОСТ ISO/IEC 17043-2013.</w:t>
      </w:r>
    </w:p>
    <w:p w14:paraId="0675608F" w14:textId="5F804D78" w:rsidR="00B03627" w:rsidRDefault="00B03627" w:rsidP="00B03627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8.</w:t>
      </w:r>
      <w:ins w:id="741" w:author="Владимир Н" w:date="2022-10-04T11:36:00Z">
        <w:r w:rsidR="0063135E">
          <w:rPr>
            <w:sz w:val="28"/>
            <w:szCs w:val="28"/>
          </w:rPr>
          <w:t>5</w:t>
        </w:r>
      </w:ins>
      <w:del w:id="742" w:author="Владимир Н" w:date="2022-10-04T11:36:00Z">
        <w:r w:rsidRPr="006472BD" w:rsidDel="0063135E">
          <w:rPr>
            <w:sz w:val="28"/>
            <w:szCs w:val="28"/>
          </w:rPr>
          <w:delText>4</w:delText>
        </w:r>
      </w:del>
      <w:r w:rsidRPr="006472BD">
        <w:rPr>
          <w:sz w:val="28"/>
          <w:szCs w:val="28"/>
        </w:rPr>
        <w:t xml:space="preserve"> Рекомендуется полные бюджеты неопределенности участников включать в о</w:t>
      </w:r>
      <w:r w:rsidR="00365850" w:rsidRPr="006472BD">
        <w:rPr>
          <w:sz w:val="28"/>
          <w:szCs w:val="28"/>
        </w:rPr>
        <w:t xml:space="preserve">тчет </w:t>
      </w:r>
      <w:ins w:id="743" w:author="Владимир Н" w:date="2022-10-03T21:57:00Z">
        <w:r w:rsidR="00317D4C">
          <w:rPr>
            <w:sz w:val="28"/>
            <w:szCs w:val="28"/>
          </w:rPr>
          <w:t>п</w:t>
        </w:r>
      </w:ins>
      <w:r w:rsidR="00365850" w:rsidRPr="006472BD">
        <w:rPr>
          <w:sz w:val="28"/>
          <w:szCs w:val="28"/>
        </w:rPr>
        <w:t xml:space="preserve">о </w:t>
      </w:r>
      <w:ins w:id="744" w:author="Владимир Н" w:date="2022-10-03T21:57:00Z">
        <w:r w:rsidR="00317D4C">
          <w:rPr>
            <w:sz w:val="28"/>
            <w:szCs w:val="28"/>
          </w:rPr>
          <w:t xml:space="preserve">результатам проведения </w:t>
        </w:r>
      </w:ins>
      <w:del w:id="745" w:author="Владимир Н" w:date="2022-10-03T21:57:00Z">
        <w:r w:rsidR="00365850" w:rsidRPr="006472BD" w:rsidDel="00FD152F">
          <w:rPr>
            <w:sz w:val="28"/>
            <w:szCs w:val="28"/>
          </w:rPr>
          <w:delText>проведенных сличениях</w:delText>
        </w:r>
      </w:del>
      <w:ins w:id="746" w:author="Владимир Н" w:date="2022-10-03T21:57:00Z">
        <w:r w:rsidR="00317D4C">
          <w:rPr>
            <w:sz w:val="28"/>
            <w:szCs w:val="28"/>
          </w:rPr>
          <w:t xml:space="preserve">программы </w:t>
        </w:r>
        <w:r w:rsidR="00FD152F">
          <w:rPr>
            <w:sz w:val="28"/>
            <w:szCs w:val="28"/>
          </w:rPr>
          <w:t>проверк</w:t>
        </w:r>
      </w:ins>
      <w:ins w:id="747" w:author="Владимир Н" w:date="2022-10-03T21:58:00Z">
        <w:r w:rsidR="00317D4C">
          <w:rPr>
            <w:sz w:val="28"/>
            <w:szCs w:val="28"/>
          </w:rPr>
          <w:t>и</w:t>
        </w:r>
      </w:ins>
      <w:ins w:id="748" w:author="Владимир Н" w:date="2022-10-03T21:57:00Z">
        <w:r w:rsidR="00FD152F">
          <w:rPr>
            <w:sz w:val="28"/>
            <w:szCs w:val="28"/>
          </w:rPr>
          <w:t xml:space="preserve"> квалификации</w:t>
        </w:r>
      </w:ins>
      <w:r w:rsidRPr="006472BD">
        <w:rPr>
          <w:sz w:val="28"/>
          <w:szCs w:val="28"/>
        </w:rPr>
        <w:t xml:space="preserve">. Эта информация позволит выявить наиболее значимые источники неопределенности, покажет пути их уменьшения участникам при необходимости. </w:t>
      </w:r>
    </w:p>
    <w:p w14:paraId="7543F218" w14:textId="559FA81C" w:rsidR="00CF7F15" w:rsidRDefault="00CF7F15" w:rsidP="00B03627">
      <w:pPr>
        <w:suppressAutoHyphens/>
        <w:spacing w:line="360" w:lineRule="auto"/>
        <w:ind w:right="-284" w:firstLine="709"/>
        <w:jc w:val="both"/>
        <w:rPr>
          <w:ins w:id="749" w:author="Владимир Н" w:date="2022-10-03T22:47:00Z"/>
          <w:sz w:val="28"/>
          <w:szCs w:val="28"/>
        </w:rPr>
      </w:pPr>
    </w:p>
    <w:p w14:paraId="69011FD9" w14:textId="77777777" w:rsidR="00555878" w:rsidRPr="006472BD" w:rsidRDefault="00555878" w:rsidP="00B03627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</w:p>
    <w:p w14:paraId="35AD1D3A" w14:textId="170BB622" w:rsidR="00FE102B" w:rsidRPr="006472BD" w:rsidRDefault="00185466" w:rsidP="00077808">
      <w:pPr>
        <w:pStyle w:val="1"/>
      </w:pPr>
      <w:bookmarkStart w:id="750" w:name="_Toc115701158"/>
      <w:r w:rsidRPr="006472BD">
        <w:t>Риски провайдера</w:t>
      </w:r>
      <w:r w:rsidR="00C57713" w:rsidRPr="006472BD">
        <w:t xml:space="preserve"> МСИ</w:t>
      </w:r>
      <w:bookmarkEnd w:id="750"/>
    </w:p>
    <w:p w14:paraId="4DA97330" w14:textId="2E4A2C73" w:rsidR="005C6A66" w:rsidRDefault="00B03627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9.1 </w:t>
      </w:r>
      <w:r w:rsidR="000719A6" w:rsidRPr="006472BD">
        <w:rPr>
          <w:sz w:val="28"/>
          <w:szCs w:val="28"/>
        </w:rPr>
        <w:t xml:space="preserve">Риски провайдера МСИ </w:t>
      </w:r>
      <w:r w:rsidR="00950815" w:rsidRPr="006472BD">
        <w:rPr>
          <w:sz w:val="28"/>
          <w:szCs w:val="28"/>
        </w:rPr>
        <w:t xml:space="preserve">могут </w:t>
      </w:r>
      <w:r w:rsidR="00365850" w:rsidRPr="006472BD">
        <w:rPr>
          <w:sz w:val="28"/>
          <w:szCs w:val="28"/>
        </w:rPr>
        <w:t>заключа</w:t>
      </w:r>
      <w:r w:rsidR="00074B85" w:rsidRPr="006472BD">
        <w:rPr>
          <w:sz w:val="28"/>
          <w:szCs w:val="28"/>
        </w:rPr>
        <w:t>т</w:t>
      </w:r>
      <w:r w:rsidR="00950815" w:rsidRPr="006472BD">
        <w:rPr>
          <w:sz w:val="28"/>
          <w:szCs w:val="28"/>
        </w:rPr>
        <w:t>ь</w:t>
      </w:r>
      <w:r w:rsidR="00074B85" w:rsidRPr="006472BD">
        <w:rPr>
          <w:sz w:val="28"/>
          <w:szCs w:val="28"/>
        </w:rPr>
        <w:t>ся</w:t>
      </w:r>
      <w:r w:rsidR="0060575D" w:rsidRPr="006472BD">
        <w:rPr>
          <w:sz w:val="28"/>
          <w:szCs w:val="28"/>
        </w:rPr>
        <w:t xml:space="preserve"> </w:t>
      </w:r>
      <w:r w:rsidR="00074B85" w:rsidRPr="006472BD">
        <w:rPr>
          <w:sz w:val="28"/>
          <w:szCs w:val="28"/>
        </w:rPr>
        <w:t xml:space="preserve">в </w:t>
      </w:r>
      <w:r w:rsidR="0060575D" w:rsidRPr="006472BD">
        <w:rPr>
          <w:sz w:val="28"/>
          <w:szCs w:val="28"/>
        </w:rPr>
        <w:t>некорректных</w:t>
      </w:r>
      <w:r w:rsidR="00074B85" w:rsidRPr="006472BD">
        <w:rPr>
          <w:sz w:val="28"/>
          <w:szCs w:val="28"/>
        </w:rPr>
        <w:t xml:space="preserve"> решениях, </w:t>
      </w:r>
      <w:r w:rsidR="0060575D" w:rsidRPr="006472BD">
        <w:rPr>
          <w:sz w:val="28"/>
          <w:szCs w:val="28"/>
        </w:rPr>
        <w:t>связан</w:t>
      </w:r>
      <w:r w:rsidR="00950815" w:rsidRPr="006472BD">
        <w:rPr>
          <w:sz w:val="28"/>
          <w:szCs w:val="28"/>
        </w:rPr>
        <w:t>н</w:t>
      </w:r>
      <w:r w:rsidR="0060575D" w:rsidRPr="006472BD">
        <w:rPr>
          <w:sz w:val="28"/>
          <w:szCs w:val="28"/>
        </w:rPr>
        <w:t>ы</w:t>
      </w:r>
      <w:r w:rsidR="00950815" w:rsidRPr="006472BD">
        <w:rPr>
          <w:sz w:val="28"/>
          <w:szCs w:val="28"/>
        </w:rPr>
        <w:t>х</w:t>
      </w:r>
      <w:r w:rsidR="0060575D" w:rsidRPr="006472BD">
        <w:rPr>
          <w:sz w:val="28"/>
          <w:szCs w:val="28"/>
        </w:rPr>
        <w:t xml:space="preserve"> </w:t>
      </w:r>
      <w:r w:rsidR="008627D5" w:rsidRPr="006472BD">
        <w:rPr>
          <w:sz w:val="28"/>
          <w:szCs w:val="28"/>
        </w:rPr>
        <w:t>с выбором</w:t>
      </w:r>
      <w:r w:rsidR="00950815" w:rsidRPr="006472BD">
        <w:rPr>
          <w:sz w:val="28"/>
          <w:szCs w:val="28"/>
        </w:rPr>
        <w:t xml:space="preserve"> </w:t>
      </w:r>
      <w:r w:rsidR="001016AA" w:rsidRPr="006472BD">
        <w:rPr>
          <w:sz w:val="28"/>
          <w:szCs w:val="28"/>
        </w:rPr>
        <w:t>ОК</w:t>
      </w:r>
      <w:r w:rsidR="00950815" w:rsidRPr="006472BD">
        <w:rPr>
          <w:sz w:val="28"/>
          <w:szCs w:val="28"/>
        </w:rPr>
        <w:t xml:space="preserve"> и </w:t>
      </w:r>
      <w:r w:rsidR="0060575D" w:rsidRPr="006472BD">
        <w:rPr>
          <w:sz w:val="28"/>
          <w:szCs w:val="28"/>
        </w:rPr>
        <w:t xml:space="preserve">принятием решения по квалификации участников </w:t>
      </w:r>
      <w:r w:rsidR="00EA1E23" w:rsidRPr="006472BD">
        <w:rPr>
          <w:sz w:val="28"/>
          <w:szCs w:val="28"/>
        </w:rPr>
        <w:t xml:space="preserve">с </w:t>
      </w:r>
      <w:r w:rsidR="00EA1E23" w:rsidRPr="006472BD">
        <w:rPr>
          <w:sz w:val="28"/>
          <w:szCs w:val="28"/>
        </w:rPr>
        <w:lastRenderedPageBreak/>
        <w:t xml:space="preserve">учетом </w:t>
      </w:r>
      <w:r w:rsidR="0060575D" w:rsidRPr="006472BD">
        <w:rPr>
          <w:sz w:val="28"/>
          <w:szCs w:val="28"/>
        </w:rPr>
        <w:t>неопределенности</w:t>
      </w:r>
      <w:r w:rsidR="00EA1E23" w:rsidRPr="006472BD">
        <w:rPr>
          <w:sz w:val="28"/>
          <w:szCs w:val="28"/>
        </w:rPr>
        <w:t xml:space="preserve"> </w:t>
      </w:r>
      <w:ins w:id="751" w:author="Владимир Н" w:date="2022-10-03T15:02:00Z">
        <w:r w:rsidR="001D7B58">
          <w:rPr>
            <w:sz w:val="28"/>
            <w:szCs w:val="28"/>
          </w:rPr>
          <w:t>приписанного</w:t>
        </w:r>
        <w:r w:rsidR="001D7B58" w:rsidRPr="006472BD">
          <w:rPr>
            <w:sz w:val="28"/>
            <w:szCs w:val="28"/>
          </w:rPr>
          <w:t xml:space="preserve"> </w:t>
        </w:r>
      </w:ins>
      <w:del w:id="752" w:author="Владимир Н" w:date="2022-10-03T15:02:00Z">
        <w:r w:rsidR="008B246A" w:rsidRPr="006472BD" w:rsidDel="001D7B58">
          <w:rPr>
            <w:sz w:val="28"/>
            <w:szCs w:val="28"/>
          </w:rPr>
          <w:delText xml:space="preserve">опорного </w:delText>
        </w:r>
      </w:del>
      <w:r w:rsidR="0060575D" w:rsidRPr="006472BD">
        <w:rPr>
          <w:sz w:val="28"/>
          <w:szCs w:val="28"/>
        </w:rPr>
        <w:t>значения, установленного провайдером</w:t>
      </w:r>
      <w:r w:rsidR="00C57713" w:rsidRPr="006472BD">
        <w:rPr>
          <w:sz w:val="28"/>
          <w:szCs w:val="28"/>
        </w:rPr>
        <w:t xml:space="preserve"> МСИ</w:t>
      </w:r>
      <w:r w:rsidR="0060575D" w:rsidRPr="006472BD">
        <w:rPr>
          <w:sz w:val="28"/>
          <w:szCs w:val="28"/>
        </w:rPr>
        <w:t xml:space="preserve">. </w:t>
      </w:r>
    </w:p>
    <w:p w14:paraId="2DB42318" w14:textId="31C9546A" w:rsidR="00A35891" w:rsidDel="00555878" w:rsidRDefault="00A35891">
      <w:pPr>
        <w:spacing w:after="160" w:line="259" w:lineRule="auto"/>
        <w:rPr>
          <w:ins w:id="753" w:author="Найденко Владимир Николаевич" w:date="2022-09-06T10:24:00Z"/>
          <w:del w:id="754" w:author="Владимир Н" w:date="2022-10-03T22:47:00Z"/>
          <w:sz w:val="28"/>
          <w:szCs w:val="28"/>
        </w:rPr>
      </w:pPr>
      <w:ins w:id="755" w:author="Найденко Владимир Николаевич" w:date="2022-09-06T10:24:00Z">
        <w:del w:id="756" w:author="Владимир Н" w:date="2022-10-03T22:47:00Z">
          <w:r w:rsidDel="00555878">
            <w:rPr>
              <w:sz w:val="28"/>
              <w:szCs w:val="28"/>
            </w:rPr>
            <w:br w:type="page"/>
          </w:r>
        </w:del>
      </w:ins>
    </w:p>
    <w:p w14:paraId="4713E923" w14:textId="77777777" w:rsidR="00CF7F15" w:rsidDel="00A35891" w:rsidRDefault="00CF7F15" w:rsidP="00353A85">
      <w:pPr>
        <w:suppressAutoHyphens/>
        <w:spacing w:line="360" w:lineRule="auto"/>
        <w:ind w:right="-284" w:firstLine="709"/>
        <w:jc w:val="both"/>
        <w:rPr>
          <w:del w:id="757" w:author="Найденко Владимир Николаевич" w:date="2022-09-06T10:24:00Z"/>
          <w:sz w:val="28"/>
          <w:szCs w:val="28"/>
        </w:rPr>
      </w:pPr>
    </w:p>
    <w:p w14:paraId="15181D8C" w14:textId="6B2AE3D8" w:rsidR="00CF7F15" w:rsidDel="00A35891" w:rsidRDefault="00CF7F15" w:rsidP="00353A85">
      <w:pPr>
        <w:suppressAutoHyphens/>
        <w:spacing w:line="360" w:lineRule="auto"/>
        <w:ind w:right="-284" w:firstLine="709"/>
        <w:jc w:val="both"/>
        <w:rPr>
          <w:del w:id="758" w:author="Найденко Владимир Николаевич" w:date="2022-09-06T10:24:00Z"/>
          <w:sz w:val="28"/>
          <w:szCs w:val="28"/>
        </w:rPr>
      </w:pPr>
    </w:p>
    <w:p w14:paraId="3C236EA3" w14:textId="6773D406" w:rsidR="00CF7F15" w:rsidDel="00A35891" w:rsidRDefault="00CF7F15" w:rsidP="00353A85">
      <w:pPr>
        <w:suppressAutoHyphens/>
        <w:spacing w:line="360" w:lineRule="auto"/>
        <w:ind w:right="-284" w:firstLine="709"/>
        <w:jc w:val="both"/>
        <w:rPr>
          <w:del w:id="759" w:author="Найденко Владимир Николаевич" w:date="2022-09-06T10:24:00Z"/>
          <w:sz w:val="28"/>
          <w:szCs w:val="28"/>
        </w:rPr>
      </w:pPr>
    </w:p>
    <w:p w14:paraId="223A162B" w14:textId="6199CA76" w:rsidR="00CF7F15" w:rsidDel="00A35891" w:rsidRDefault="00CF7F15" w:rsidP="00353A85">
      <w:pPr>
        <w:suppressAutoHyphens/>
        <w:spacing w:line="360" w:lineRule="auto"/>
        <w:ind w:right="-284" w:firstLine="709"/>
        <w:jc w:val="both"/>
        <w:rPr>
          <w:del w:id="760" w:author="Найденко Владимир Николаевич" w:date="2022-09-06T10:24:00Z"/>
          <w:sz w:val="28"/>
          <w:szCs w:val="28"/>
        </w:rPr>
      </w:pPr>
    </w:p>
    <w:p w14:paraId="5B24C324" w14:textId="63F8FA5D" w:rsidR="00CF7F15" w:rsidRPr="006472BD" w:rsidDel="00A35891" w:rsidRDefault="00CF7F15" w:rsidP="00353A85">
      <w:pPr>
        <w:suppressAutoHyphens/>
        <w:spacing w:line="360" w:lineRule="auto"/>
        <w:ind w:right="-284" w:firstLine="709"/>
        <w:jc w:val="both"/>
        <w:rPr>
          <w:del w:id="761" w:author="Найденко Владимир Николаевич" w:date="2022-09-06T10:24:00Z"/>
          <w:sz w:val="28"/>
          <w:szCs w:val="28"/>
        </w:rPr>
      </w:pPr>
    </w:p>
    <w:p w14:paraId="01954838" w14:textId="7404F762" w:rsidR="005C6A66" w:rsidRPr="006472BD" w:rsidRDefault="00EA1E23" w:rsidP="00353A85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П</w:t>
      </w:r>
      <w:r w:rsidR="00BA350B" w:rsidRPr="006472BD">
        <w:rPr>
          <w:sz w:val="28"/>
          <w:szCs w:val="28"/>
        </w:rPr>
        <w:t xml:space="preserve">ровайдеру МСИ </w:t>
      </w:r>
      <w:r w:rsidRPr="006472BD">
        <w:rPr>
          <w:sz w:val="28"/>
          <w:szCs w:val="28"/>
        </w:rPr>
        <w:t xml:space="preserve">рекомендуется </w:t>
      </w:r>
      <w:r w:rsidR="005C6A66" w:rsidRPr="006472BD">
        <w:rPr>
          <w:sz w:val="28"/>
          <w:szCs w:val="28"/>
        </w:rPr>
        <w:t xml:space="preserve">учитывать </w:t>
      </w:r>
      <w:r w:rsidR="00BA350B" w:rsidRPr="006472BD">
        <w:rPr>
          <w:sz w:val="28"/>
          <w:szCs w:val="28"/>
        </w:rPr>
        <w:t>риски при</w:t>
      </w:r>
      <w:r w:rsidR="00365850" w:rsidRPr="006472BD">
        <w:rPr>
          <w:sz w:val="28"/>
          <w:szCs w:val="28"/>
        </w:rPr>
        <w:t>н</w:t>
      </w:r>
      <w:r w:rsidR="00BA350B" w:rsidRPr="006472BD">
        <w:rPr>
          <w:sz w:val="28"/>
          <w:szCs w:val="28"/>
        </w:rPr>
        <w:t xml:space="preserve">ятия </w:t>
      </w:r>
      <w:r w:rsidR="007D5DDA" w:rsidRPr="006472BD">
        <w:rPr>
          <w:sz w:val="28"/>
          <w:szCs w:val="28"/>
        </w:rPr>
        <w:t>некорректных</w:t>
      </w:r>
      <w:r w:rsidR="00BA350B" w:rsidRPr="006472BD">
        <w:rPr>
          <w:sz w:val="28"/>
          <w:szCs w:val="28"/>
        </w:rPr>
        <w:t xml:space="preserve"> решений </w:t>
      </w:r>
      <w:r w:rsidR="005C6A66" w:rsidRPr="006472BD">
        <w:rPr>
          <w:sz w:val="28"/>
          <w:szCs w:val="28"/>
        </w:rPr>
        <w:t>связанные с:</w:t>
      </w:r>
    </w:p>
    <w:p w14:paraId="40ECC91B" w14:textId="2BE4319F" w:rsidR="00950815" w:rsidRPr="006472BD" w:rsidRDefault="00950815" w:rsidP="00971053">
      <w:pPr>
        <w:pStyle w:val="ab"/>
        <w:numPr>
          <w:ilvl w:val="0"/>
          <w:numId w:val="11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выбором методики (методик) калибровки (</w:t>
      </w:r>
      <w:r w:rsidR="008627D5" w:rsidRPr="006472BD">
        <w:rPr>
          <w:sz w:val="28"/>
          <w:szCs w:val="28"/>
        </w:rPr>
        <w:t xml:space="preserve">в случае, </w:t>
      </w:r>
      <w:r w:rsidRPr="006472BD">
        <w:rPr>
          <w:sz w:val="28"/>
          <w:szCs w:val="28"/>
        </w:rPr>
        <w:t>если методику определяет провайдер</w:t>
      </w:r>
      <w:ins w:id="762" w:author="Владимир Н" w:date="2022-10-03T14:58:00Z">
        <w:r w:rsidR="000A40F6">
          <w:rPr>
            <w:sz w:val="28"/>
            <w:szCs w:val="28"/>
          </w:rPr>
          <w:t xml:space="preserve"> МСИ</w:t>
        </w:r>
      </w:ins>
      <w:r w:rsidRPr="006472BD">
        <w:rPr>
          <w:sz w:val="28"/>
          <w:szCs w:val="28"/>
        </w:rPr>
        <w:t>);</w:t>
      </w:r>
    </w:p>
    <w:p w14:paraId="479023FA" w14:textId="523BB914" w:rsidR="005C6A66" w:rsidRPr="006472BD" w:rsidRDefault="005C6A66" w:rsidP="00971053">
      <w:pPr>
        <w:pStyle w:val="ab"/>
        <w:numPr>
          <w:ilvl w:val="0"/>
          <w:numId w:val="11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 xml:space="preserve">неопределенностью </w:t>
      </w:r>
      <w:ins w:id="763" w:author="Владимир Н" w:date="2022-10-03T15:02:00Z">
        <w:r w:rsidR="001D7B58">
          <w:rPr>
            <w:sz w:val="28"/>
            <w:szCs w:val="28"/>
          </w:rPr>
          <w:t>приписанного</w:t>
        </w:r>
        <w:r w:rsidR="001D7B58" w:rsidRPr="006472BD">
          <w:rPr>
            <w:sz w:val="28"/>
            <w:szCs w:val="28"/>
          </w:rPr>
          <w:t xml:space="preserve"> </w:t>
        </w:r>
      </w:ins>
      <w:del w:id="764" w:author="Владимир Н" w:date="2022-10-03T15:02:00Z">
        <w:r w:rsidR="00BD029F" w:rsidRPr="006472BD" w:rsidDel="001D7B58">
          <w:rPr>
            <w:sz w:val="28"/>
            <w:szCs w:val="28"/>
          </w:rPr>
          <w:delText>опорного</w:delText>
        </w:r>
        <w:r w:rsidR="00BA350B" w:rsidRPr="006472BD" w:rsidDel="001D7B58">
          <w:rPr>
            <w:sz w:val="28"/>
            <w:szCs w:val="28"/>
          </w:rPr>
          <w:delText xml:space="preserve"> </w:delText>
        </w:r>
      </w:del>
      <w:r w:rsidR="00BA350B" w:rsidRPr="006472BD">
        <w:rPr>
          <w:sz w:val="28"/>
          <w:szCs w:val="28"/>
        </w:rPr>
        <w:t>значения</w:t>
      </w:r>
      <w:r w:rsidRPr="006472BD">
        <w:rPr>
          <w:sz w:val="28"/>
          <w:szCs w:val="28"/>
        </w:rPr>
        <w:t xml:space="preserve"> </w:t>
      </w:r>
      <w:r w:rsidR="001016AA" w:rsidRPr="006472BD">
        <w:rPr>
          <w:sz w:val="28"/>
          <w:szCs w:val="28"/>
        </w:rPr>
        <w:t>ОК</w:t>
      </w:r>
      <w:r w:rsidR="009E3DBD" w:rsidRPr="006472BD">
        <w:rPr>
          <w:sz w:val="28"/>
          <w:szCs w:val="28"/>
        </w:rPr>
        <w:t>, в том числе с учетом его нестабильности</w:t>
      </w:r>
      <w:r w:rsidRPr="006472BD">
        <w:rPr>
          <w:sz w:val="28"/>
          <w:szCs w:val="28"/>
        </w:rPr>
        <w:t>;</w:t>
      </w:r>
    </w:p>
    <w:p w14:paraId="4AD259DB" w14:textId="22D7863B" w:rsidR="00B3230A" w:rsidRPr="006472BD" w:rsidRDefault="00B22E11" w:rsidP="00971053">
      <w:pPr>
        <w:pStyle w:val="ab"/>
        <w:numPr>
          <w:ilvl w:val="0"/>
          <w:numId w:val="11"/>
        </w:numPr>
        <w:suppressAutoHyphens/>
        <w:spacing w:line="360" w:lineRule="auto"/>
        <w:ind w:left="0" w:right="-284" w:firstLine="426"/>
        <w:jc w:val="both"/>
        <w:rPr>
          <w:sz w:val="28"/>
          <w:szCs w:val="28"/>
        </w:rPr>
      </w:pPr>
      <w:r w:rsidRPr="006472BD">
        <w:rPr>
          <w:sz w:val="28"/>
          <w:szCs w:val="28"/>
        </w:rPr>
        <w:t>выбором точек калибровки</w:t>
      </w:r>
      <w:r w:rsidR="00B3230A" w:rsidRPr="006472BD">
        <w:rPr>
          <w:sz w:val="28"/>
          <w:szCs w:val="28"/>
        </w:rPr>
        <w:t>.</w:t>
      </w:r>
    </w:p>
    <w:bookmarkEnd w:id="2"/>
    <w:bookmarkEnd w:id="333"/>
    <w:bookmarkEnd w:id="334"/>
    <w:bookmarkEnd w:id="335"/>
    <w:p w14:paraId="4F597D46" w14:textId="77777777" w:rsidR="008F058E" w:rsidRDefault="008F058E">
      <w:pPr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0201D60" w14:textId="2985A13A" w:rsidR="00001B8C" w:rsidRPr="008F058E" w:rsidRDefault="00001B8C" w:rsidP="00F90F60">
      <w:pPr>
        <w:pStyle w:val="1"/>
        <w:numPr>
          <w:ilvl w:val="0"/>
          <w:numId w:val="0"/>
        </w:numPr>
      </w:pPr>
      <w:bookmarkStart w:id="765" w:name="_Toc115701159"/>
      <w:r w:rsidRPr="008F058E">
        <w:lastRenderedPageBreak/>
        <w:t>Библиография</w:t>
      </w:r>
      <w:bookmarkEnd w:id="765"/>
    </w:p>
    <w:p w14:paraId="128F5301" w14:textId="00A41CBB" w:rsidR="00083E4E" w:rsidRPr="006472BD" w:rsidRDefault="00A4109D" w:rsidP="00F90F60">
      <w:pPr>
        <w:pStyle w:val="ab"/>
        <w:suppressAutoHyphens/>
        <w:spacing w:line="360" w:lineRule="auto"/>
        <w:ind w:left="0" w:right="-284"/>
        <w:jc w:val="both"/>
        <w:rPr>
          <w:sz w:val="28"/>
          <w:szCs w:val="28"/>
        </w:rPr>
      </w:pPr>
      <w:bookmarkStart w:id="766" w:name="_Hlk105517077"/>
      <w:r w:rsidRPr="006472BD">
        <w:rPr>
          <w:sz w:val="28"/>
          <w:szCs w:val="28"/>
        </w:rPr>
        <w:t>ГОСТ ISO/IEC 17043-2013</w:t>
      </w:r>
      <w:bookmarkEnd w:id="766"/>
      <w:r w:rsidRPr="006472BD">
        <w:rPr>
          <w:sz w:val="28"/>
          <w:szCs w:val="28"/>
        </w:rPr>
        <w:t xml:space="preserve"> Оценка соответствия. Основные требования к проведению проверки квалификации.</w:t>
      </w:r>
      <w:r w:rsidR="00083E4E" w:rsidRPr="006472BD">
        <w:rPr>
          <w:sz w:val="28"/>
          <w:szCs w:val="28"/>
        </w:rPr>
        <w:br w:type="page"/>
      </w:r>
    </w:p>
    <w:p w14:paraId="04B4FC19" w14:textId="42258065" w:rsidR="00A84941" w:rsidRPr="006472BD" w:rsidRDefault="00A84941" w:rsidP="00A84941">
      <w:pPr>
        <w:pStyle w:val="1"/>
        <w:numPr>
          <w:ilvl w:val="0"/>
          <w:numId w:val="0"/>
        </w:numPr>
      </w:pPr>
      <w:bookmarkStart w:id="767" w:name="_Toc115701160"/>
      <w:r w:rsidRPr="006472BD">
        <w:lastRenderedPageBreak/>
        <w:t xml:space="preserve">Приложение 1 </w:t>
      </w:r>
      <w:r w:rsidRPr="00F90F60">
        <w:rPr>
          <w:b w:val="0"/>
          <w:bCs/>
        </w:rPr>
        <w:t xml:space="preserve">Пример </w:t>
      </w:r>
      <w:r w:rsidR="00B30C84" w:rsidRPr="00F90F60">
        <w:rPr>
          <w:b w:val="0"/>
          <w:bCs/>
        </w:rPr>
        <w:t>оценки</w:t>
      </w:r>
      <w:r w:rsidR="00410DFE" w:rsidRPr="006472BD">
        <w:rPr>
          <w:b w:val="0"/>
          <w:bCs/>
        </w:rPr>
        <w:t xml:space="preserve"> результатов</w:t>
      </w:r>
      <w:r w:rsidR="00B30C84" w:rsidRPr="00F90F60">
        <w:rPr>
          <w:b w:val="0"/>
          <w:bCs/>
        </w:rPr>
        <w:t xml:space="preserve"> МСИ в области калибровки с использованием набора данных</w:t>
      </w:r>
      <w:bookmarkEnd w:id="767"/>
    </w:p>
    <w:p w14:paraId="65D9CBBB" w14:textId="60E51B06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b/>
          <w:bCs/>
          <w:sz w:val="22"/>
          <w:szCs w:val="22"/>
        </w:rPr>
      </w:pPr>
    </w:p>
    <w:p w14:paraId="1C7CC3F2" w14:textId="1E7E1434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b/>
          <w:bCs/>
          <w:sz w:val="22"/>
          <w:szCs w:val="22"/>
        </w:rPr>
      </w:pPr>
      <w:r w:rsidRPr="00F90F60">
        <w:rPr>
          <w:b/>
          <w:bCs/>
          <w:sz w:val="22"/>
          <w:szCs w:val="22"/>
        </w:rPr>
        <w:t>Интерпретационные МСИ в области калибровки с использованием набора данных</w:t>
      </w:r>
    </w:p>
    <w:p w14:paraId="7975E0F8" w14:textId="23DE85BB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sz w:val="22"/>
          <w:szCs w:val="22"/>
        </w:rPr>
      </w:pPr>
      <w:r w:rsidRPr="00F90F60">
        <w:rPr>
          <w:sz w:val="22"/>
          <w:szCs w:val="22"/>
        </w:rPr>
        <w:t>Образцом для проверки квалификации являются смоделированные наборы данных, имитирующие результаты измерений при калибровке. Каждый участник получает набор</w:t>
      </w:r>
      <w:r w:rsidR="00DE6641" w:rsidRPr="00F90F60">
        <w:rPr>
          <w:sz w:val="22"/>
          <w:szCs w:val="22"/>
        </w:rPr>
        <w:t xml:space="preserve"> данных</w:t>
      </w:r>
      <w:r w:rsidRPr="00F90F60">
        <w:rPr>
          <w:sz w:val="22"/>
          <w:szCs w:val="22"/>
        </w:rPr>
        <w:t>.</w:t>
      </w:r>
    </w:p>
    <w:p w14:paraId="3A4483EE" w14:textId="77777777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sz w:val="22"/>
          <w:szCs w:val="22"/>
        </w:rPr>
      </w:pPr>
      <w:r w:rsidRPr="00F90F60">
        <w:rPr>
          <w:sz w:val="22"/>
          <w:szCs w:val="22"/>
        </w:rPr>
        <w:t xml:space="preserve">Участники должны представить провайдеру МСИ следующие результаты: </w:t>
      </w:r>
    </w:p>
    <w:p w14:paraId="7186026C" w14:textId="77777777" w:rsidR="00A84941" w:rsidRPr="00F90F60" w:rsidRDefault="00A84941" w:rsidP="00A84941">
      <w:pPr>
        <w:pStyle w:val="ab"/>
        <w:numPr>
          <w:ilvl w:val="0"/>
          <w:numId w:val="18"/>
        </w:numPr>
        <w:suppressAutoHyphens/>
        <w:spacing w:line="360" w:lineRule="auto"/>
        <w:ind w:left="0" w:right="-284" w:firstLine="426"/>
        <w:jc w:val="both"/>
        <w:rPr>
          <w:sz w:val="22"/>
          <w:szCs w:val="22"/>
        </w:rPr>
      </w:pPr>
      <w:r w:rsidRPr="00F90F60">
        <w:rPr>
          <w:sz w:val="22"/>
          <w:szCs w:val="22"/>
        </w:rPr>
        <w:t>бюджет неопределенности; расширенную неопределенность для откалиброванного образца.</w:t>
      </w:r>
    </w:p>
    <w:p w14:paraId="3D17D595" w14:textId="77777777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sz w:val="22"/>
          <w:szCs w:val="22"/>
        </w:rPr>
      </w:pPr>
      <w:r w:rsidRPr="00F90F60">
        <w:rPr>
          <w:sz w:val="22"/>
          <w:szCs w:val="22"/>
        </w:rPr>
        <w:t>Характеристики функционирования каждого участника провайдер МСИ оценивает по бальной шкале по трем блокам, в соответствии с таблицей 1:</w:t>
      </w:r>
    </w:p>
    <w:p w14:paraId="28A4A887" w14:textId="77777777" w:rsidR="00A84941" w:rsidRPr="00F90F60" w:rsidRDefault="00A84941" w:rsidP="00A84941">
      <w:pPr>
        <w:suppressAutoHyphens/>
        <w:spacing w:line="360" w:lineRule="auto"/>
        <w:ind w:right="-284" w:firstLine="709"/>
        <w:jc w:val="both"/>
        <w:rPr>
          <w:sz w:val="22"/>
          <w:szCs w:val="22"/>
        </w:rPr>
      </w:pPr>
      <w:r w:rsidRPr="00F90F60">
        <w:rPr>
          <w:sz w:val="22"/>
          <w:szCs w:val="22"/>
        </w:rPr>
        <w:t>Таблица 1 Критерии оценки участников</w:t>
      </w:r>
    </w:p>
    <w:tbl>
      <w:tblPr>
        <w:tblStyle w:val="af6"/>
        <w:tblW w:w="0" w:type="auto"/>
        <w:tblInd w:w="-289" w:type="dxa"/>
        <w:tblLook w:val="04A0" w:firstRow="1" w:lastRow="0" w:firstColumn="1" w:lastColumn="0" w:noHBand="0" w:noVBand="1"/>
      </w:tblPr>
      <w:tblGrid>
        <w:gridCol w:w="1649"/>
        <w:gridCol w:w="1649"/>
        <w:gridCol w:w="1584"/>
        <w:gridCol w:w="1584"/>
        <w:gridCol w:w="1584"/>
        <w:gridCol w:w="1584"/>
      </w:tblGrid>
      <w:tr w:rsidR="00A84941" w:rsidRPr="006472BD" w14:paraId="3173BE39" w14:textId="77777777" w:rsidTr="003847F5">
        <w:tc>
          <w:tcPr>
            <w:tcW w:w="3298" w:type="dxa"/>
            <w:gridSpan w:val="2"/>
            <w:vMerge w:val="restart"/>
            <w:vAlign w:val="center"/>
          </w:tcPr>
          <w:p w14:paraId="4FE218D6" w14:textId="77777777" w:rsidR="00A84941" w:rsidRPr="00F90F60" w:rsidRDefault="00A84941" w:rsidP="003847F5">
            <w:pPr>
              <w:suppressAutoHyphens/>
              <w:spacing w:line="360" w:lineRule="auto"/>
              <w:ind w:right="-284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6336" w:type="dxa"/>
            <w:gridSpan w:val="4"/>
            <w:vAlign w:val="center"/>
          </w:tcPr>
          <w:p w14:paraId="2FDFA2C2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Оценка участников в баллах</w:t>
            </w:r>
          </w:p>
        </w:tc>
      </w:tr>
      <w:tr w:rsidR="00A84941" w:rsidRPr="006472BD" w14:paraId="3897257A" w14:textId="77777777" w:rsidTr="003847F5">
        <w:tc>
          <w:tcPr>
            <w:tcW w:w="3298" w:type="dxa"/>
            <w:gridSpan w:val="2"/>
            <w:vMerge/>
            <w:vAlign w:val="center"/>
          </w:tcPr>
          <w:p w14:paraId="40557111" w14:textId="77777777" w:rsidR="00A84941" w:rsidRPr="00F90F60" w:rsidRDefault="00A84941" w:rsidP="003847F5">
            <w:pPr>
              <w:suppressAutoHyphens/>
              <w:spacing w:line="360" w:lineRule="auto"/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  <w:vAlign w:val="center"/>
          </w:tcPr>
          <w:p w14:paraId="28DF6348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584" w:type="dxa"/>
            <w:vAlign w:val="center"/>
          </w:tcPr>
          <w:p w14:paraId="1CF08D49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84" w:type="dxa"/>
            <w:vAlign w:val="center"/>
          </w:tcPr>
          <w:p w14:paraId="5368F1F9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84" w:type="dxa"/>
            <w:vAlign w:val="center"/>
          </w:tcPr>
          <w:p w14:paraId="7C17D018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A84941" w:rsidRPr="006472BD" w14:paraId="011D8319" w14:textId="77777777" w:rsidTr="003847F5">
        <w:tc>
          <w:tcPr>
            <w:tcW w:w="3298" w:type="dxa"/>
            <w:gridSpan w:val="2"/>
            <w:vAlign w:val="center"/>
          </w:tcPr>
          <w:p w14:paraId="19857D6F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1 Выявление выбросов</w:t>
            </w:r>
          </w:p>
        </w:tc>
        <w:tc>
          <w:tcPr>
            <w:tcW w:w="1584" w:type="dxa"/>
            <w:vAlign w:val="center"/>
          </w:tcPr>
          <w:p w14:paraId="3129C312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неправильно выявлены выброс(-ы)</w:t>
            </w:r>
          </w:p>
        </w:tc>
        <w:tc>
          <w:tcPr>
            <w:tcW w:w="1584" w:type="dxa"/>
            <w:vAlign w:val="center"/>
          </w:tcPr>
          <w:p w14:paraId="2A2D68C6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правильно выявлены выброс(-ы)</w:t>
            </w:r>
          </w:p>
        </w:tc>
        <w:tc>
          <w:tcPr>
            <w:tcW w:w="1584" w:type="dxa"/>
            <w:vAlign w:val="center"/>
          </w:tcPr>
          <w:p w14:paraId="2B19489A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-</w:t>
            </w:r>
          </w:p>
        </w:tc>
        <w:tc>
          <w:tcPr>
            <w:tcW w:w="1584" w:type="dxa"/>
            <w:vAlign w:val="center"/>
          </w:tcPr>
          <w:p w14:paraId="0402F92A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-</w:t>
            </w:r>
          </w:p>
        </w:tc>
      </w:tr>
      <w:tr w:rsidR="00A84941" w:rsidRPr="006472BD" w14:paraId="13BFE086" w14:textId="77777777" w:rsidTr="003847F5">
        <w:tc>
          <w:tcPr>
            <w:tcW w:w="1649" w:type="dxa"/>
            <w:vMerge w:val="restart"/>
            <w:vAlign w:val="center"/>
          </w:tcPr>
          <w:p w14:paraId="643B0A74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2 Составление бюджета неопределенности</w:t>
            </w:r>
          </w:p>
        </w:tc>
        <w:tc>
          <w:tcPr>
            <w:tcW w:w="1649" w:type="dxa"/>
            <w:vAlign w:val="center"/>
          </w:tcPr>
          <w:p w14:paraId="480D0312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2.1 Источники неопределенности</w:t>
            </w:r>
          </w:p>
        </w:tc>
        <w:tc>
          <w:tcPr>
            <w:tcW w:w="1584" w:type="dxa"/>
            <w:vAlign w:val="center"/>
          </w:tcPr>
          <w:p w14:paraId="363BA34E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 учтены 3 и более основных источников неопределенности</w:t>
            </w:r>
          </w:p>
        </w:tc>
        <w:tc>
          <w:tcPr>
            <w:tcW w:w="1584" w:type="dxa"/>
            <w:vAlign w:val="center"/>
          </w:tcPr>
          <w:p w14:paraId="28F4B20B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 учтены 2 основных источника неопределенности</w:t>
            </w:r>
          </w:p>
        </w:tc>
        <w:tc>
          <w:tcPr>
            <w:tcW w:w="1584" w:type="dxa"/>
            <w:vAlign w:val="center"/>
          </w:tcPr>
          <w:p w14:paraId="4E5F0725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 учтен 1 основной источник неопределенности</w:t>
            </w:r>
          </w:p>
        </w:tc>
        <w:tc>
          <w:tcPr>
            <w:tcW w:w="1584" w:type="dxa"/>
            <w:vAlign w:val="center"/>
          </w:tcPr>
          <w:p w14:paraId="2EA1E44B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учтены все основные источники неопределенности</w:t>
            </w:r>
          </w:p>
        </w:tc>
      </w:tr>
      <w:tr w:rsidR="00A84941" w:rsidRPr="006472BD" w14:paraId="6B98020D" w14:textId="77777777" w:rsidTr="003847F5">
        <w:tc>
          <w:tcPr>
            <w:tcW w:w="1649" w:type="dxa"/>
            <w:vMerge/>
            <w:vAlign w:val="center"/>
          </w:tcPr>
          <w:p w14:paraId="43152EE6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9" w:type="dxa"/>
            <w:vAlign w:val="center"/>
          </w:tcPr>
          <w:p w14:paraId="1EB50C91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2.2 Вклады в суммарную стандартную неопределенность</w:t>
            </w:r>
          </w:p>
        </w:tc>
        <w:tc>
          <w:tcPr>
            <w:tcW w:w="1584" w:type="dxa"/>
            <w:vAlign w:val="center"/>
          </w:tcPr>
          <w:p w14:paraId="22AFD671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неправильно рассчитаны вклады 3 и более основных источников неопределенности</w:t>
            </w:r>
          </w:p>
        </w:tc>
        <w:tc>
          <w:tcPr>
            <w:tcW w:w="1584" w:type="dxa"/>
            <w:vAlign w:val="center"/>
          </w:tcPr>
          <w:p w14:paraId="4EC276A1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неправильно рассчитаны вклады 2 основных источников неопределенности</w:t>
            </w:r>
          </w:p>
        </w:tc>
        <w:tc>
          <w:tcPr>
            <w:tcW w:w="1584" w:type="dxa"/>
            <w:vAlign w:val="center"/>
          </w:tcPr>
          <w:p w14:paraId="154DE691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неправильно рассчитан вклад 1 основного источника неопределенности</w:t>
            </w:r>
          </w:p>
        </w:tc>
        <w:tc>
          <w:tcPr>
            <w:tcW w:w="1584" w:type="dxa"/>
            <w:vAlign w:val="center"/>
          </w:tcPr>
          <w:p w14:paraId="6893079D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правильно рассчитаны вклады всех основных источников неопределенности</w:t>
            </w:r>
          </w:p>
        </w:tc>
      </w:tr>
      <w:tr w:rsidR="00A84941" w:rsidRPr="006472BD" w14:paraId="3A1D1DE8" w14:textId="77777777" w:rsidTr="003847F5">
        <w:tc>
          <w:tcPr>
            <w:tcW w:w="3298" w:type="dxa"/>
            <w:gridSpan w:val="2"/>
            <w:vAlign w:val="center"/>
          </w:tcPr>
          <w:p w14:paraId="41939BC4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b/>
                <w:bCs/>
                <w:sz w:val="22"/>
                <w:szCs w:val="22"/>
              </w:rPr>
            </w:pPr>
            <w:r w:rsidRPr="00F90F60">
              <w:rPr>
                <w:b/>
                <w:bCs/>
                <w:sz w:val="22"/>
                <w:szCs w:val="22"/>
              </w:rPr>
              <w:t>3 Расчет расширенной неопределенности</w:t>
            </w:r>
          </w:p>
        </w:tc>
        <w:tc>
          <w:tcPr>
            <w:tcW w:w="1584" w:type="dxa"/>
            <w:vAlign w:val="center"/>
          </w:tcPr>
          <w:p w14:paraId="56CB8F89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неправильно рассчитана расширенная</w:t>
            </w:r>
          </w:p>
          <w:p w14:paraId="5A4E52BC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неопределенность</w:t>
            </w:r>
          </w:p>
        </w:tc>
        <w:tc>
          <w:tcPr>
            <w:tcW w:w="1584" w:type="dxa"/>
            <w:vAlign w:val="center"/>
          </w:tcPr>
          <w:p w14:paraId="09C8D995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правильно рассчитана расширенная неопределенность</w:t>
            </w:r>
          </w:p>
        </w:tc>
        <w:tc>
          <w:tcPr>
            <w:tcW w:w="1584" w:type="dxa"/>
            <w:vAlign w:val="center"/>
          </w:tcPr>
          <w:p w14:paraId="794FD017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-</w:t>
            </w:r>
          </w:p>
        </w:tc>
        <w:tc>
          <w:tcPr>
            <w:tcW w:w="1584" w:type="dxa"/>
            <w:vAlign w:val="center"/>
          </w:tcPr>
          <w:p w14:paraId="05EEED95" w14:textId="77777777" w:rsidR="00A84941" w:rsidRPr="00F90F60" w:rsidRDefault="00A84941" w:rsidP="003847F5">
            <w:pPr>
              <w:suppressAutoHyphens/>
              <w:spacing w:line="360" w:lineRule="auto"/>
              <w:ind w:right="-102"/>
              <w:jc w:val="center"/>
              <w:rPr>
                <w:sz w:val="22"/>
                <w:szCs w:val="22"/>
              </w:rPr>
            </w:pPr>
            <w:r w:rsidRPr="00F90F60">
              <w:rPr>
                <w:sz w:val="22"/>
                <w:szCs w:val="22"/>
              </w:rPr>
              <w:t>-</w:t>
            </w:r>
          </w:p>
        </w:tc>
      </w:tr>
    </w:tbl>
    <w:p w14:paraId="0A1130A4" w14:textId="77777777" w:rsidR="00A84941" w:rsidRPr="00F90F60" w:rsidRDefault="00A84941" w:rsidP="00A84941">
      <w:pPr>
        <w:spacing w:line="259" w:lineRule="auto"/>
        <w:ind w:firstLine="708"/>
        <w:jc w:val="both"/>
        <w:rPr>
          <w:sz w:val="22"/>
          <w:szCs w:val="22"/>
        </w:rPr>
      </w:pPr>
    </w:p>
    <w:p w14:paraId="5083B182" w14:textId="77777777" w:rsidR="00A84941" w:rsidRPr="00F90F60" w:rsidRDefault="00A84941" w:rsidP="00A84941">
      <w:pPr>
        <w:spacing w:line="259" w:lineRule="auto"/>
        <w:ind w:firstLine="708"/>
        <w:jc w:val="both"/>
        <w:rPr>
          <w:bCs/>
          <w:sz w:val="22"/>
          <w:szCs w:val="22"/>
        </w:rPr>
      </w:pPr>
      <w:r w:rsidRPr="00F90F60">
        <w:rPr>
          <w:sz w:val="22"/>
          <w:szCs w:val="22"/>
        </w:rPr>
        <w:lastRenderedPageBreak/>
        <w:t>Ито</w:t>
      </w:r>
      <w:r w:rsidRPr="00F90F60">
        <w:rPr>
          <w:bCs/>
          <w:sz w:val="22"/>
          <w:szCs w:val="22"/>
        </w:rPr>
        <w:t>говые характеристики функционирования могут быть представлены в виде комбинированного или суммарного индекса функционирования, которые могут быть представлены, например, в виде:</w:t>
      </w:r>
    </w:p>
    <w:p w14:paraId="1435BF55" w14:textId="7C753F87" w:rsidR="0095451E" w:rsidRPr="00F90F60" w:rsidRDefault="0095451E" w:rsidP="0095451E">
      <w:pPr>
        <w:pStyle w:val="ab"/>
        <w:numPr>
          <w:ilvl w:val="0"/>
          <w:numId w:val="17"/>
        </w:numPr>
        <w:spacing w:line="259" w:lineRule="auto"/>
        <w:ind w:left="0" w:firstLine="426"/>
        <w:jc w:val="both"/>
        <w:rPr>
          <w:bCs/>
          <w:sz w:val="22"/>
          <w:szCs w:val="22"/>
        </w:rPr>
      </w:pPr>
      <w:r w:rsidRPr="00F90F60">
        <w:rPr>
          <w:bCs/>
          <w:sz w:val="22"/>
          <w:szCs w:val="22"/>
        </w:rPr>
        <w:t>заранее установленного провайдером</w:t>
      </w:r>
      <w:ins w:id="768" w:author="Владимир Н" w:date="2022-10-03T14:58:00Z">
        <w:r w:rsidR="000A40F6">
          <w:rPr>
            <w:bCs/>
            <w:sz w:val="22"/>
            <w:szCs w:val="22"/>
          </w:rPr>
          <w:t xml:space="preserve"> МСИ</w:t>
        </w:r>
      </w:ins>
      <w:r w:rsidRPr="00F90F60">
        <w:rPr>
          <w:bCs/>
          <w:sz w:val="22"/>
          <w:szCs w:val="22"/>
        </w:rPr>
        <w:t xml:space="preserve"> минимального количества баллов для получения удовлетворительной оценки;</w:t>
      </w:r>
    </w:p>
    <w:p w14:paraId="673DAF53" w14:textId="77777777" w:rsidR="00A84941" w:rsidRPr="00F90F60" w:rsidRDefault="00A84941" w:rsidP="0095451E">
      <w:pPr>
        <w:pStyle w:val="ab"/>
        <w:numPr>
          <w:ilvl w:val="0"/>
          <w:numId w:val="17"/>
        </w:numPr>
        <w:spacing w:line="259" w:lineRule="auto"/>
        <w:ind w:left="0" w:firstLine="426"/>
        <w:jc w:val="both"/>
        <w:rPr>
          <w:bCs/>
          <w:sz w:val="22"/>
          <w:szCs w:val="22"/>
        </w:rPr>
      </w:pPr>
      <w:r w:rsidRPr="00F90F60">
        <w:rPr>
          <w:bCs/>
          <w:sz w:val="22"/>
          <w:szCs w:val="22"/>
        </w:rPr>
        <w:t>суммы всех индексов (рейтинга участников);</w:t>
      </w:r>
    </w:p>
    <w:p w14:paraId="447C00F5" w14:textId="506C458B" w:rsidR="00A84941" w:rsidRPr="00F90F60" w:rsidRDefault="00A84941" w:rsidP="0095451E">
      <w:pPr>
        <w:pStyle w:val="ab"/>
        <w:numPr>
          <w:ilvl w:val="0"/>
          <w:numId w:val="17"/>
        </w:numPr>
        <w:spacing w:line="259" w:lineRule="auto"/>
        <w:ind w:left="0" w:firstLine="426"/>
        <w:jc w:val="both"/>
        <w:rPr>
          <w:bCs/>
          <w:sz w:val="22"/>
          <w:szCs w:val="22"/>
        </w:rPr>
      </w:pPr>
      <w:r w:rsidRPr="00F90F60">
        <w:rPr>
          <w:bCs/>
          <w:sz w:val="22"/>
          <w:szCs w:val="22"/>
        </w:rPr>
        <w:t>доли правильных результатов (например: 20 % участников, имеющих минимальное количество баллов, получают оценку «неудовлетворительно», остальные 80% получают оценку «удовлетворительно»).</w:t>
      </w:r>
    </w:p>
    <w:p w14:paraId="64B4D6A3" w14:textId="7FC44CCA" w:rsidR="00A56FB3" w:rsidRPr="006472BD" w:rsidRDefault="00A56FB3">
      <w:pPr>
        <w:spacing w:after="160" w:line="259" w:lineRule="auto"/>
        <w:rPr>
          <w:bCs/>
          <w:sz w:val="28"/>
          <w:szCs w:val="28"/>
        </w:rPr>
      </w:pPr>
      <w:r w:rsidRPr="006472BD">
        <w:rPr>
          <w:bCs/>
          <w:sz w:val="28"/>
          <w:szCs w:val="28"/>
        </w:rPr>
        <w:br w:type="page"/>
      </w:r>
    </w:p>
    <w:p w14:paraId="2AC60AF5" w14:textId="1475DB73" w:rsidR="00A56FB3" w:rsidRPr="006472BD" w:rsidRDefault="00232B45" w:rsidP="00A56FB3">
      <w:pPr>
        <w:pStyle w:val="1"/>
        <w:numPr>
          <w:ilvl w:val="0"/>
          <w:numId w:val="0"/>
        </w:numPr>
      </w:pPr>
      <w:bookmarkStart w:id="769" w:name="_Toc115701161"/>
      <w:ins w:id="770" w:author="Владимир Н" w:date="2022-10-03T21:22:00Z">
        <w:r w:rsidRPr="006472BD">
          <w:lastRenderedPageBreak/>
          <w:t>Приложение</w:t>
        </w:r>
        <w:r w:rsidRPr="006472BD" w:rsidDel="00232B45">
          <w:t xml:space="preserve"> </w:t>
        </w:r>
      </w:ins>
      <w:del w:id="771" w:author="Владимир Н" w:date="2022-10-03T21:22:00Z">
        <w:r w:rsidR="00A56FB3" w:rsidRPr="006472BD" w:rsidDel="00232B45">
          <w:delText>Приложение</w:delText>
        </w:r>
      </w:del>
      <w:r w:rsidR="00A56FB3" w:rsidRPr="006472BD">
        <w:t xml:space="preserve"> 2 </w:t>
      </w:r>
      <w:r w:rsidR="00016423" w:rsidRPr="00F90F60">
        <w:rPr>
          <w:b w:val="0"/>
          <w:bCs/>
        </w:rPr>
        <w:t>Пример к</w:t>
      </w:r>
      <w:r w:rsidR="00A56FB3" w:rsidRPr="00F90F60">
        <w:rPr>
          <w:b w:val="0"/>
          <w:bCs/>
        </w:rPr>
        <w:t>ратко</w:t>
      </w:r>
      <w:r w:rsidR="00016423" w:rsidRPr="006472BD">
        <w:rPr>
          <w:b w:val="0"/>
          <w:bCs/>
        </w:rPr>
        <w:t>го</w:t>
      </w:r>
      <w:r w:rsidR="00A56FB3" w:rsidRPr="00F90F60">
        <w:rPr>
          <w:b w:val="0"/>
          <w:bCs/>
        </w:rPr>
        <w:t xml:space="preserve"> описани</w:t>
      </w:r>
      <w:r w:rsidR="007A7639" w:rsidRPr="006472BD">
        <w:rPr>
          <w:b w:val="0"/>
          <w:bCs/>
        </w:rPr>
        <w:t>я</w:t>
      </w:r>
      <w:r w:rsidR="00A56FB3" w:rsidRPr="00F90F60">
        <w:rPr>
          <w:b w:val="0"/>
          <w:bCs/>
        </w:rPr>
        <w:t xml:space="preserve"> </w:t>
      </w:r>
      <w:ins w:id="772" w:author="Владимир Н" w:date="2022-10-03T21:24:00Z">
        <w:r w:rsidR="00BC5A42">
          <w:rPr>
            <w:b w:val="0"/>
            <w:bCs/>
          </w:rPr>
          <w:t xml:space="preserve">тура </w:t>
        </w:r>
      </w:ins>
      <w:r w:rsidR="00A56FB3" w:rsidRPr="00F90F60">
        <w:rPr>
          <w:b w:val="0"/>
          <w:bCs/>
        </w:rPr>
        <w:t>программы проверки квалификации по калибровке</w:t>
      </w:r>
      <w:bookmarkEnd w:id="769"/>
    </w:p>
    <w:tbl>
      <w:tblPr>
        <w:tblStyle w:val="11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4"/>
        <w:gridCol w:w="7441"/>
      </w:tblGrid>
      <w:tr w:rsidR="00A56FB3" w:rsidRPr="006472BD" w14:paraId="4C3338CA" w14:textId="77777777" w:rsidTr="00EF4EC8">
        <w:tc>
          <w:tcPr>
            <w:tcW w:w="1904" w:type="dxa"/>
          </w:tcPr>
          <w:p w14:paraId="1638139F" w14:textId="77777777" w:rsidR="00A56FB3" w:rsidRPr="00F90F60" w:rsidRDefault="00A56FB3" w:rsidP="00EF4EC8">
            <w:pPr>
              <w:tabs>
                <w:tab w:val="left" w:pos="2694"/>
              </w:tabs>
              <w:spacing w:after="44" w:line="259" w:lineRule="auto"/>
              <w:ind w:right="7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441" w:type="dxa"/>
            <w:vAlign w:val="center"/>
          </w:tcPr>
          <w:p w14:paraId="1D4883BB" w14:textId="77777777" w:rsidR="00232B45" w:rsidRDefault="008D0D4F" w:rsidP="00EF4EC8">
            <w:pPr>
              <w:spacing w:line="259" w:lineRule="auto"/>
              <w:ind w:left="10" w:right="6" w:hanging="10"/>
              <w:jc w:val="center"/>
              <w:rPr>
                <w:ins w:id="773" w:author="Владимир Н" w:date="2022-10-03T21:24:00Z"/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</w:rPr>
              <w:t xml:space="preserve">КРАТКОЕ </w:t>
            </w:r>
            <w:r w:rsidR="00A56FB3" w:rsidRPr="00F90F60">
              <w:rPr>
                <w:b/>
                <w:color w:val="000000"/>
                <w:sz w:val="22"/>
                <w:szCs w:val="22"/>
              </w:rPr>
              <w:t xml:space="preserve">ОПИСАНИЕ </w:t>
            </w:r>
            <w:del w:id="774" w:author="Владимир Н" w:date="2022-10-03T21:24:00Z">
              <w:r w:rsidR="0059782D" w:rsidRPr="00F90F60" w:rsidDel="00232B45">
                <w:rPr>
                  <w:b/>
                  <w:color w:val="000000"/>
                  <w:sz w:val="22"/>
                  <w:szCs w:val="22"/>
                </w:rPr>
                <w:delText xml:space="preserve">СХЕМЫ </w:delText>
              </w:r>
            </w:del>
            <w:ins w:id="775" w:author="Владимир Н" w:date="2022-10-03T14:50:00Z">
              <w:r w:rsidR="0059782D" w:rsidRPr="0059782D">
                <w:rPr>
                  <w:b/>
                  <w:color w:val="000000"/>
                  <w:sz w:val="22"/>
                  <w:szCs w:val="22"/>
                </w:rPr>
                <w:t xml:space="preserve">ТУРА </w:t>
              </w:r>
            </w:ins>
          </w:p>
          <w:p w14:paraId="00557403" w14:textId="1BE76A69" w:rsidR="00A56FB3" w:rsidRPr="00F90F60" w:rsidRDefault="00BC5A42" w:rsidP="00EF4EC8">
            <w:pPr>
              <w:spacing w:line="259" w:lineRule="auto"/>
              <w:ind w:left="10" w:right="6" w:hanging="10"/>
              <w:jc w:val="center"/>
              <w:rPr>
                <w:b/>
                <w:color w:val="000000"/>
                <w:sz w:val="22"/>
                <w:szCs w:val="22"/>
              </w:rPr>
            </w:pPr>
            <w:ins w:id="776" w:author="Владимир Н" w:date="2022-10-03T21:24:00Z">
              <w:r>
                <w:rPr>
                  <w:b/>
                  <w:color w:val="000000"/>
                  <w:sz w:val="22"/>
                  <w:szCs w:val="22"/>
                </w:rPr>
                <w:t>ПРОГРАММЫ</w:t>
              </w:r>
              <w:r w:rsidRPr="0059782D">
                <w:rPr>
                  <w:b/>
                  <w:color w:val="000000"/>
                  <w:sz w:val="22"/>
                  <w:szCs w:val="22"/>
                </w:rPr>
                <w:t xml:space="preserve"> </w:t>
              </w:r>
            </w:ins>
            <w:ins w:id="777" w:author="Владимир Н" w:date="2022-10-03T14:50:00Z">
              <w:r w:rsidR="0059782D" w:rsidRPr="0059782D">
                <w:rPr>
                  <w:b/>
                  <w:color w:val="000000"/>
                  <w:sz w:val="22"/>
                  <w:szCs w:val="22"/>
                </w:rPr>
                <w:t>ПРОВЕРКИ КВАЛИФИКАЦИИ</w:t>
              </w:r>
              <w:r w:rsidR="0059782D" w:rsidRPr="00F90F60" w:rsidDel="0059782D">
                <w:rPr>
                  <w:b/>
                  <w:color w:val="000000"/>
                  <w:sz w:val="22"/>
                  <w:szCs w:val="22"/>
                </w:rPr>
                <w:t xml:space="preserve"> </w:t>
              </w:r>
            </w:ins>
            <w:del w:id="778" w:author="Владимир Н" w:date="2022-10-03T14:50:00Z">
              <w:r w:rsidR="00A56FB3" w:rsidRPr="00F90F60" w:rsidDel="0059782D">
                <w:rPr>
                  <w:b/>
                  <w:color w:val="000000"/>
                  <w:sz w:val="22"/>
                  <w:szCs w:val="22"/>
                </w:rPr>
                <w:delText>РАУНДА</w:delText>
              </w:r>
            </w:del>
          </w:p>
          <w:p w14:paraId="695041DF" w14:textId="14100866" w:rsidR="00A56FB3" w:rsidRPr="00F90F60" w:rsidDel="0059782D" w:rsidRDefault="00A56FB3" w:rsidP="00EF4EC8">
            <w:pPr>
              <w:spacing w:line="259" w:lineRule="auto"/>
              <w:ind w:left="10" w:right="6" w:hanging="10"/>
              <w:jc w:val="center"/>
              <w:rPr>
                <w:del w:id="779" w:author="Владимир Н" w:date="2022-10-03T14:51:00Z"/>
                <w:b/>
                <w:i/>
                <w:iCs/>
                <w:color w:val="000000"/>
                <w:sz w:val="22"/>
                <w:szCs w:val="22"/>
              </w:rPr>
            </w:pPr>
            <w:r w:rsidRPr="00F90F60">
              <w:rPr>
                <w:b/>
                <w:i/>
                <w:iCs/>
                <w:color w:val="000000"/>
                <w:sz w:val="22"/>
                <w:szCs w:val="22"/>
              </w:rPr>
              <w:t xml:space="preserve">(Индекс </w:t>
            </w:r>
            <w:ins w:id="780" w:author="Владимир Н" w:date="2022-10-03T14:51:00Z">
              <w:r w:rsidR="0059782D" w:rsidRPr="0059782D">
                <w:rPr>
                  <w:b/>
                  <w:i/>
                  <w:iCs/>
                  <w:color w:val="000000"/>
                  <w:sz w:val="22"/>
                  <w:szCs w:val="22"/>
                </w:rPr>
                <w:t>тура проверки квалификации</w:t>
              </w:r>
            </w:ins>
            <w:del w:id="781" w:author="Владимир Н" w:date="2022-10-03T14:51:00Z">
              <w:r w:rsidRPr="00F90F60" w:rsidDel="0059782D">
                <w:rPr>
                  <w:b/>
                  <w:i/>
                  <w:iCs/>
                  <w:color w:val="000000"/>
                  <w:sz w:val="22"/>
                  <w:szCs w:val="22"/>
                </w:rPr>
                <w:delText>раунда)</w:delText>
              </w:r>
            </w:del>
          </w:p>
          <w:p w14:paraId="46FBFD5A" w14:textId="508EDF0E" w:rsidR="00A56FB3" w:rsidRPr="00F90F60" w:rsidRDefault="00A56FB3" w:rsidP="00EF4EC8">
            <w:pPr>
              <w:spacing w:line="259" w:lineRule="auto"/>
              <w:ind w:left="10" w:right="6" w:hanging="10"/>
              <w:jc w:val="center"/>
              <w:rPr>
                <w:b/>
                <w:color w:val="000000"/>
                <w:sz w:val="22"/>
                <w:szCs w:val="22"/>
              </w:rPr>
            </w:pPr>
            <w:del w:id="782" w:author="Владимир Н" w:date="2022-10-03T14:51:00Z">
              <w:r w:rsidRPr="00F90F60" w:rsidDel="0059782D">
                <w:rPr>
                  <w:b/>
                  <w:i/>
                  <w:iCs/>
                  <w:color w:val="000000"/>
                  <w:sz w:val="22"/>
                  <w:szCs w:val="22"/>
                </w:rPr>
                <w:delText>(</w:delText>
              </w:r>
              <w:r w:rsidRPr="00F90F60" w:rsidDel="0059782D">
                <w:rPr>
                  <w:b/>
                  <w:i/>
                  <w:iCs/>
                  <w:color w:val="000000"/>
                  <w:sz w:val="22"/>
                  <w:szCs w:val="22"/>
                  <w:lang w:val="en-US"/>
                </w:rPr>
                <w:delText xml:space="preserve">название </w:delText>
              </w:r>
              <w:r w:rsidRPr="00F90F60" w:rsidDel="0059782D">
                <w:rPr>
                  <w:b/>
                  <w:i/>
                  <w:iCs/>
                  <w:color w:val="000000"/>
                  <w:sz w:val="22"/>
                  <w:szCs w:val="22"/>
                </w:rPr>
                <w:delText>программы</w:delText>
              </w:r>
            </w:del>
            <w:r w:rsidRPr="00F90F60">
              <w:rPr>
                <w:b/>
                <w:i/>
                <w:iCs/>
                <w:color w:val="000000"/>
                <w:sz w:val="22"/>
                <w:szCs w:val="22"/>
              </w:rPr>
              <w:t>)</w:t>
            </w:r>
          </w:p>
        </w:tc>
      </w:tr>
    </w:tbl>
    <w:p w14:paraId="64168814" w14:textId="77777777" w:rsidR="00A56FB3" w:rsidRPr="00F90F60" w:rsidRDefault="00A56FB3" w:rsidP="00A56FB3">
      <w:pPr>
        <w:spacing w:after="43" w:line="259" w:lineRule="auto"/>
        <w:rPr>
          <w:color w:val="000000"/>
          <w:sz w:val="22"/>
          <w:szCs w:val="22"/>
        </w:rPr>
      </w:pPr>
    </w:p>
    <w:p w14:paraId="4F6F5A48" w14:textId="77777777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Общая информация: </w:t>
      </w:r>
    </w:p>
    <w:p w14:paraId="7DE74F06" w14:textId="4F3AFA72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Участнику предоставляются следующие материалы и документы: </w:t>
      </w:r>
    </w:p>
    <w:p w14:paraId="2DCF9556" w14:textId="3E7D2003" w:rsidR="00A56FB3" w:rsidRPr="00F90F60" w:rsidRDefault="00A56FB3" w:rsidP="00A56FB3">
      <w:pPr>
        <w:numPr>
          <w:ilvl w:val="0"/>
          <w:numId w:val="13"/>
        </w:numPr>
        <w:spacing w:after="5" w:line="303" w:lineRule="auto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инструкция для участника </w:t>
      </w:r>
      <w:ins w:id="783" w:author="Владимир Н" w:date="2022-10-03T14:51:00Z">
        <w:r w:rsidR="0059782D" w:rsidRPr="0059782D">
          <w:rPr>
            <w:color w:val="000000"/>
            <w:sz w:val="22"/>
            <w:szCs w:val="22"/>
          </w:rPr>
          <w:t>тура проверки квалификации</w:t>
        </w:r>
      </w:ins>
      <w:del w:id="784" w:author="Владимир Н" w:date="2022-10-03T14:51:00Z">
        <w:r w:rsidRPr="00F90F60" w:rsidDel="0059782D">
          <w:rPr>
            <w:color w:val="000000"/>
            <w:sz w:val="22"/>
            <w:szCs w:val="22"/>
          </w:rPr>
          <w:delText>раунда</w:delText>
        </w:r>
      </w:del>
      <w:r w:rsidRPr="00F90F60">
        <w:rPr>
          <w:color w:val="000000"/>
          <w:sz w:val="22"/>
          <w:szCs w:val="22"/>
        </w:rPr>
        <w:t xml:space="preserve">, один или несколько экземпляров образца для </w:t>
      </w:r>
      <w:r w:rsidR="00016423" w:rsidRPr="00F90F60">
        <w:rPr>
          <w:color w:val="000000"/>
          <w:sz w:val="22"/>
          <w:szCs w:val="22"/>
        </w:rPr>
        <w:t>проверки квалификации</w:t>
      </w:r>
      <w:r w:rsidR="00E258D4" w:rsidRPr="00F90F60">
        <w:rPr>
          <w:color w:val="000000"/>
          <w:sz w:val="22"/>
          <w:szCs w:val="22"/>
        </w:rPr>
        <w:t>.</w:t>
      </w:r>
      <w:r w:rsidRPr="00F90F60">
        <w:rPr>
          <w:color w:val="000000"/>
          <w:sz w:val="22"/>
          <w:szCs w:val="22"/>
        </w:rPr>
        <w:t xml:space="preserve"> </w:t>
      </w:r>
    </w:p>
    <w:p w14:paraId="0FA0DD56" w14:textId="507DA502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По результатам проведения </w:t>
      </w:r>
      <w:r w:rsidR="00E258D4" w:rsidRPr="00F90F60">
        <w:rPr>
          <w:color w:val="000000"/>
          <w:sz w:val="22"/>
          <w:szCs w:val="22"/>
        </w:rPr>
        <w:t>программы</w:t>
      </w:r>
      <w:r w:rsidRPr="00F90F60">
        <w:rPr>
          <w:color w:val="000000"/>
          <w:sz w:val="22"/>
          <w:szCs w:val="22"/>
        </w:rPr>
        <w:t xml:space="preserve"> участникам предоставляются: </w:t>
      </w:r>
    </w:p>
    <w:p w14:paraId="2AFC56F3" w14:textId="0BB7347D" w:rsidR="00E258D4" w:rsidRPr="00F90F60" w:rsidRDefault="00A56FB3" w:rsidP="00A56FB3">
      <w:pPr>
        <w:numPr>
          <w:ilvl w:val="0"/>
          <w:numId w:val="13"/>
        </w:numPr>
        <w:spacing w:after="5" w:line="303" w:lineRule="auto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отчет по результатам </w:t>
      </w:r>
      <w:r w:rsidR="00E258D4" w:rsidRPr="00F90F60">
        <w:rPr>
          <w:color w:val="000000"/>
          <w:sz w:val="22"/>
          <w:szCs w:val="22"/>
        </w:rPr>
        <w:t>программы</w:t>
      </w:r>
      <w:r w:rsidRPr="00F90F60">
        <w:rPr>
          <w:color w:val="000000"/>
          <w:sz w:val="22"/>
          <w:szCs w:val="22"/>
        </w:rPr>
        <w:t xml:space="preserve"> (в электронном виде)</w:t>
      </w:r>
    </w:p>
    <w:p w14:paraId="2B034975" w14:textId="08B88CC0" w:rsidR="00A56FB3" w:rsidRPr="00F90F60" w:rsidRDefault="00A56FB3" w:rsidP="00F90F60">
      <w:pPr>
        <w:spacing w:after="5" w:line="303" w:lineRule="auto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МСИ проводятся на добровольной основе по договору об оказании услуг. </w:t>
      </w:r>
    </w:p>
    <w:p w14:paraId="3825D7FC" w14:textId="77777777" w:rsidR="00A56FB3" w:rsidRPr="00F90F60" w:rsidRDefault="00A56FB3" w:rsidP="00A56FB3">
      <w:pPr>
        <w:spacing w:after="5" w:line="303" w:lineRule="auto"/>
        <w:ind w:left="425"/>
        <w:jc w:val="both"/>
        <w:rPr>
          <w:color w:val="000000"/>
          <w:sz w:val="22"/>
          <w:szCs w:val="22"/>
        </w:rPr>
      </w:pPr>
    </w:p>
    <w:p w14:paraId="1EDBA728" w14:textId="77777777" w:rsidR="00A56FB3" w:rsidRPr="00F90F60" w:rsidRDefault="00A56FB3" w:rsidP="00A56FB3">
      <w:pPr>
        <w:numPr>
          <w:ilvl w:val="0"/>
          <w:numId w:val="14"/>
        </w:numPr>
        <w:spacing w:after="5" w:line="259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Степень конфиденциальности результатов: </w:t>
      </w:r>
    </w:p>
    <w:p w14:paraId="351346C1" w14:textId="4B0EA37E" w:rsidR="00A56FB3" w:rsidRPr="00F90F60" w:rsidRDefault="00A56FB3" w:rsidP="00A56FB3">
      <w:pPr>
        <w:spacing w:after="5" w:line="303" w:lineRule="auto"/>
        <w:ind w:left="-5" w:firstLine="572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Отчет </w:t>
      </w:r>
      <w:r w:rsidR="00E258D4" w:rsidRPr="00F90F60">
        <w:rPr>
          <w:color w:val="000000"/>
          <w:sz w:val="22"/>
          <w:szCs w:val="22"/>
        </w:rPr>
        <w:t xml:space="preserve">по результатам программы </w:t>
      </w:r>
      <w:r w:rsidRPr="00F90F60">
        <w:rPr>
          <w:color w:val="000000"/>
          <w:sz w:val="22"/>
          <w:szCs w:val="22"/>
        </w:rPr>
        <w:t xml:space="preserve">высылается по электронной почте непосредственно участникам. В отчете результаты участников </w:t>
      </w:r>
      <w:ins w:id="785" w:author="Владимир Н" w:date="2022-10-03T14:51:00Z">
        <w:r w:rsidR="0059782D" w:rsidRPr="0059782D">
          <w:rPr>
            <w:color w:val="000000"/>
            <w:sz w:val="22"/>
            <w:szCs w:val="22"/>
          </w:rPr>
          <w:t>тура проверки квалификации</w:t>
        </w:r>
        <w:r w:rsidR="0059782D">
          <w:rPr>
            <w:color w:val="000000"/>
            <w:sz w:val="22"/>
            <w:szCs w:val="22"/>
          </w:rPr>
          <w:t xml:space="preserve"> </w:t>
        </w:r>
      </w:ins>
      <w:del w:id="786" w:author="Владимир Н" w:date="2022-10-03T14:51:00Z">
        <w:r w:rsidRPr="00F90F60" w:rsidDel="0059782D">
          <w:rPr>
            <w:color w:val="000000"/>
            <w:sz w:val="22"/>
            <w:szCs w:val="22"/>
          </w:rPr>
          <w:delText xml:space="preserve">раунда МСИ </w:delText>
        </w:r>
      </w:del>
      <w:r w:rsidRPr="00F90F60">
        <w:rPr>
          <w:color w:val="000000"/>
          <w:sz w:val="22"/>
          <w:szCs w:val="22"/>
        </w:rPr>
        <w:t xml:space="preserve">приводятся под кодовыми номерами без указания наименования лаборатории. </w:t>
      </w:r>
    </w:p>
    <w:p w14:paraId="3F8E1EF9" w14:textId="77777777" w:rsidR="00A56FB3" w:rsidRPr="00F90F60" w:rsidRDefault="00A56FB3" w:rsidP="00A56FB3">
      <w:pPr>
        <w:spacing w:after="5" w:line="303" w:lineRule="auto"/>
        <w:ind w:left="-5" w:firstLine="572"/>
        <w:jc w:val="both"/>
        <w:rPr>
          <w:color w:val="000000"/>
          <w:sz w:val="22"/>
          <w:szCs w:val="22"/>
        </w:rPr>
      </w:pPr>
    </w:p>
    <w:p w14:paraId="4A470D86" w14:textId="77777777" w:rsidR="00A56FB3" w:rsidRPr="00F90F60" w:rsidRDefault="00A56FB3" w:rsidP="00A56FB3">
      <w:pPr>
        <w:numPr>
          <w:ilvl w:val="0"/>
          <w:numId w:val="14"/>
        </w:numPr>
        <w:spacing w:after="5" w:line="303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Программа проверки квалификации: </w:t>
      </w:r>
    </w:p>
    <w:p w14:paraId="22DEAA12" w14:textId="5F496F37" w:rsidR="00A56FB3" w:rsidRPr="00F90F60" w:rsidRDefault="00A56FB3" w:rsidP="00A56FB3">
      <w:pPr>
        <w:spacing w:after="5" w:line="303" w:lineRule="auto"/>
        <w:ind w:left="-5" w:firstLine="572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Тип программы</w:t>
      </w:r>
      <w:r w:rsidR="00E258D4" w:rsidRPr="00F90F60">
        <w:rPr>
          <w:color w:val="000000"/>
          <w:sz w:val="22"/>
          <w:szCs w:val="22"/>
        </w:rPr>
        <w:t>:</w:t>
      </w:r>
    </w:p>
    <w:p w14:paraId="532F2697" w14:textId="6333B4D5" w:rsidR="00A56FB3" w:rsidRPr="00F90F60" w:rsidRDefault="00A56FB3" w:rsidP="00A56FB3">
      <w:pPr>
        <w:spacing w:after="5" w:line="303" w:lineRule="auto"/>
        <w:ind w:left="-5" w:firstLine="572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Место проведения</w:t>
      </w:r>
      <w:r w:rsidR="00E258D4" w:rsidRPr="00F90F60">
        <w:rPr>
          <w:color w:val="000000"/>
          <w:sz w:val="22"/>
          <w:szCs w:val="22"/>
        </w:rPr>
        <w:t>:</w:t>
      </w:r>
      <w:r w:rsidRPr="00F90F60">
        <w:rPr>
          <w:color w:val="000000"/>
          <w:sz w:val="22"/>
          <w:szCs w:val="22"/>
        </w:rPr>
        <w:t xml:space="preserve"> (на территории провайдера МСИ /в лаборатории участника) </w:t>
      </w:r>
    </w:p>
    <w:p w14:paraId="52E85595" w14:textId="77777777" w:rsidR="00A56FB3" w:rsidRPr="00F90F60" w:rsidRDefault="00A56FB3" w:rsidP="00A56FB3">
      <w:pPr>
        <w:spacing w:after="5" w:line="303" w:lineRule="auto"/>
        <w:ind w:left="-5" w:firstLine="572"/>
        <w:jc w:val="both"/>
        <w:rPr>
          <w:color w:val="000000"/>
          <w:sz w:val="22"/>
          <w:szCs w:val="22"/>
        </w:rPr>
      </w:pPr>
    </w:p>
    <w:p w14:paraId="36281018" w14:textId="77777777" w:rsidR="00A56FB3" w:rsidRPr="00F90F60" w:rsidRDefault="00A56FB3" w:rsidP="00A56FB3">
      <w:pPr>
        <w:numPr>
          <w:ilvl w:val="0"/>
          <w:numId w:val="14"/>
        </w:numPr>
        <w:spacing w:after="5" w:line="303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Предполагаемые участники МСИ: </w:t>
      </w:r>
    </w:p>
    <w:p w14:paraId="39FE2FD4" w14:textId="77777777" w:rsidR="00A56FB3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Данная программа проверки квалификации предназначена для калибровочных лабораторий </w:t>
      </w:r>
      <w:r w:rsidRPr="00F90F60">
        <w:rPr>
          <w:i/>
          <w:iCs/>
          <w:color w:val="000000"/>
          <w:sz w:val="22"/>
          <w:szCs w:val="22"/>
        </w:rPr>
        <w:t>(описание профиля лабораторий)</w:t>
      </w:r>
    </w:p>
    <w:p w14:paraId="677D99F3" w14:textId="230DBF62" w:rsidR="00A56FB3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По результатам данной программы участники смогут продемонстрировать свою компетентность в проведении калибровки </w:t>
      </w:r>
      <w:r w:rsidRPr="00F90F60">
        <w:rPr>
          <w:i/>
          <w:iCs/>
          <w:color w:val="000000"/>
          <w:sz w:val="22"/>
          <w:szCs w:val="22"/>
        </w:rPr>
        <w:t xml:space="preserve">(средство измерений) </w:t>
      </w:r>
      <w:r w:rsidRPr="00F90F60">
        <w:rPr>
          <w:color w:val="000000"/>
          <w:sz w:val="22"/>
          <w:szCs w:val="22"/>
        </w:rPr>
        <w:t>в диапазон</w:t>
      </w:r>
      <w:r w:rsidR="00C115E4" w:rsidRPr="006472BD">
        <w:rPr>
          <w:color w:val="000000"/>
          <w:sz w:val="22"/>
          <w:szCs w:val="22"/>
        </w:rPr>
        <w:t>е(диапазонах)</w:t>
      </w:r>
      <w:r w:rsidRPr="00F90F60">
        <w:rPr>
          <w:color w:val="000000"/>
          <w:sz w:val="22"/>
          <w:szCs w:val="22"/>
        </w:rPr>
        <w:t xml:space="preserve"> (---)</w:t>
      </w:r>
    </w:p>
    <w:p w14:paraId="5887F97C" w14:textId="77777777" w:rsidR="00A56FB3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Требования к технической оснащенности участника:</w:t>
      </w:r>
    </w:p>
    <w:p w14:paraId="737AEDB3" w14:textId="77777777" w:rsidR="00A56FB3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Таблица 1</w:t>
      </w:r>
    </w:p>
    <w:tbl>
      <w:tblPr>
        <w:tblStyle w:val="af6"/>
        <w:tblW w:w="0" w:type="auto"/>
        <w:tblInd w:w="-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56FB3" w:rsidRPr="006472BD" w14:paraId="61CD4F40" w14:textId="77777777" w:rsidTr="00EF4EC8">
        <w:tc>
          <w:tcPr>
            <w:tcW w:w="3115" w:type="dxa"/>
          </w:tcPr>
          <w:p w14:paraId="4DFDDC32" w14:textId="77777777" w:rsidR="00A56FB3" w:rsidRPr="00F90F60" w:rsidRDefault="00A56FB3" w:rsidP="00EF4EC8">
            <w:pPr>
              <w:spacing w:after="5" w:line="303" w:lineRule="auto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Наименование (тип СИ)</w:t>
            </w:r>
          </w:p>
        </w:tc>
        <w:tc>
          <w:tcPr>
            <w:tcW w:w="3115" w:type="dxa"/>
          </w:tcPr>
          <w:p w14:paraId="1EF540DC" w14:textId="77777777" w:rsidR="00A56FB3" w:rsidRPr="00F90F60" w:rsidRDefault="00A56FB3" w:rsidP="00EF4EC8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Диапазон измерений</w:t>
            </w:r>
          </w:p>
        </w:tc>
        <w:tc>
          <w:tcPr>
            <w:tcW w:w="3115" w:type="dxa"/>
          </w:tcPr>
          <w:p w14:paraId="41C5F178" w14:textId="77777777" w:rsidR="00A56FB3" w:rsidRPr="00F90F60" w:rsidRDefault="00A56FB3" w:rsidP="00EF4EC8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Неопределенность</w:t>
            </w:r>
          </w:p>
        </w:tc>
      </w:tr>
      <w:tr w:rsidR="00A56FB3" w:rsidRPr="006472BD" w14:paraId="6824F5DB" w14:textId="77777777" w:rsidTr="00EF4EC8">
        <w:tc>
          <w:tcPr>
            <w:tcW w:w="3115" w:type="dxa"/>
          </w:tcPr>
          <w:p w14:paraId="1C662F1B" w14:textId="77777777" w:rsidR="00A56FB3" w:rsidRPr="00F90F60" w:rsidRDefault="00A56FB3" w:rsidP="00EF4EC8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5" w:type="dxa"/>
          </w:tcPr>
          <w:p w14:paraId="1729E505" w14:textId="77777777" w:rsidR="00A56FB3" w:rsidRPr="00F90F60" w:rsidRDefault="00A56FB3" w:rsidP="00EF4EC8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5" w:type="dxa"/>
          </w:tcPr>
          <w:p w14:paraId="3D43ABDC" w14:textId="77777777" w:rsidR="00A56FB3" w:rsidRPr="00F90F60" w:rsidRDefault="00A56FB3" w:rsidP="00EF4EC8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56FB3" w:rsidRPr="006472BD" w14:paraId="07F767DD" w14:textId="77777777" w:rsidTr="00EF4EC8">
        <w:tc>
          <w:tcPr>
            <w:tcW w:w="3115" w:type="dxa"/>
          </w:tcPr>
          <w:p w14:paraId="6CF8B1B7" w14:textId="77777777" w:rsidR="00A56FB3" w:rsidRPr="00F90F60" w:rsidRDefault="00A56FB3" w:rsidP="00EF4EC8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5" w:type="dxa"/>
          </w:tcPr>
          <w:p w14:paraId="1BC6AD8C" w14:textId="77777777" w:rsidR="00A56FB3" w:rsidRPr="00F90F60" w:rsidRDefault="00A56FB3" w:rsidP="00EF4EC8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15" w:type="dxa"/>
          </w:tcPr>
          <w:p w14:paraId="2FFC9546" w14:textId="77777777" w:rsidR="00A56FB3" w:rsidRPr="00F90F60" w:rsidRDefault="00A56FB3" w:rsidP="00EF4EC8">
            <w:pPr>
              <w:spacing w:after="5" w:line="303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9583D10" w14:textId="77777777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</w:p>
    <w:p w14:paraId="092B5600" w14:textId="288C248B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>Описание образца</w:t>
      </w:r>
      <w:r w:rsidR="001016AA" w:rsidRPr="006472BD">
        <w:rPr>
          <w:b/>
          <w:color w:val="000000"/>
          <w:sz w:val="22"/>
          <w:szCs w:val="22"/>
        </w:rPr>
        <w:t xml:space="preserve"> для проверки квалификации</w:t>
      </w:r>
      <w:r w:rsidRPr="00F90F60">
        <w:rPr>
          <w:b/>
          <w:color w:val="000000"/>
          <w:sz w:val="22"/>
          <w:szCs w:val="22"/>
        </w:rPr>
        <w:t xml:space="preserve">: </w:t>
      </w:r>
    </w:p>
    <w:p w14:paraId="1A5FB618" w14:textId="54DC5714" w:rsidR="00DE6641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В качестве образца </w:t>
      </w:r>
      <w:r w:rsidR="00E258D4" w:rsidRPr="00F90F60">
        <w:rPr>
          <w:color w:val="000000"/>
          <w:sz w:val="22"/>
          <w:szCs w:val="22"/>
        </w:rPr>
        <w:t xml:space="preserve">для проверки квалификации </w:t>
      </w:r>
      <w:r w:rsidRPr="00F90F60">
        <w:rPr>
          <w:color w:val="000000"/>
          <w:sz w:val="22"/>
          <w:szCs w:val="22"/>
        </w:rPr>
        <w:t xml:space="preserve">используется </w:t>
      </w:r>
      <w:r w:rsidRPr="00F90F60">
        <w:rPr>
          <w:i/>
          <w:iCs/>
          <w:color w:val="000000"/>
          <w:sz w:val="22"/>
          <w:szCs w:val="22"/>
        </w:rPr>
        <w:t>(наименование образца, средства измерений).</w:t>
      </w:r>
      <w:r w:rsidRPr="00F90F60">
        <w:rPr>
          <w:color w:val="000000"/>
          <w:sz w:val="22"/>
          <w:szCs w:val="22"/>
        </w:rPr>
        <w:t xml:space="preserve"> Метрологические характеристики образца установлены на основании</w:t>
      </w:r>
      <w:r w:rsidR="00C115E4" w:rsidRPr="006472BD">
        <w:rPr>
          <w:color w:val="000000"/>
          <w:sz w:val="22"/>
          <w:szCs w:val="22"/>
        </w:rPr>
        <w:t xml:space="preserve"> (---)</w:t>
      </w:r>
      <w:r w:rsidRPr="00F90F60">
        <w:rPr>
          <w:color w:val="000000"/>
          <w:sz w:val="22"/>
          <w:szCs w:val="22"/>
        </w:rPr>
        <w:t xml:space="preserve"> В качестве </w:t>
      </w:r>
      <w:ins w:id="787" w:author="Владимир Н" w:date="2022-10-03T15:02:00Z">
        <w:r w:rsidR="001D7B58" w:rsidRPr="001D7B58">
          <w:rPr>
            <w:color w:val="000000"/>
            <w:sz w:val="22"/>
            <w:szCs w:val="22"/>
          </w:rPr>
          <w:t xml:space="preserve">приписанного </w:t>
        </w:r>
      </w:ins>
      <w:del w:id="788" w:author="Владимир Н" w:date="2022-10-03T15:02:00Z">
        <w:r w:rsidRPr="00F90F60" w:rsidDel="001D7B58">
          <w:rPr>
            <w:color w:val="000000"/>
            <w:sz w:val="22"/>
            <w:szCs w:val="22"/>
          </w:rPr>
          <w:delText xml:space="preserve">опорного </w:delText>
        </w:r>
      </w:del>
      <w:r w:rsidRPr="00F90F60">
        <w:rPr>
          <w:color w:val="000000"/>
          <w:sz w:val="22"/>
          <w:szCs w:val="22"/>
        </w:rPr>
        <w:t>значения образца используются результаты калибровки с применением</w:t>
      </w:r>
      <w:r w:rsidR="00DE6641" w:rsidRPr="00F90F60">
        <w:rPr>
          <w:color w:val="000000"/>
          <w:sz w:val="22"/>
          <w:szCs w:val="22"/>
        </w:rPr>
        <w:t xml:space="preserve"> эталонов</w:t>
      </w:r>
      <w:r w:rsidR="00C115E4" w:rsidRPr="006472BD">
        <w:rPr>
          <w:color w:val="000000"/>
          <w:sz w:val="22"/>
          <w:szCs w:val="22"/>
        </w:rPr>
        <w:t xml:space="preserve"> (</w:t>
      </w:r>
      <w:del w:id="789" w:author="Владимир Н" w:date="2022-10-03T15:02:00Z">
        <w:r w:rsidR="00C115E4" w:rsidRPr="006472BD" w:rsidDel="001D7B58">
          <w:rPr>
            <w:color w:val="000000"/>
            <w:sz w:val="22"/>
            <w:szCs w:val="22"/>
          </w:rPr>
          <w:delText>-</w:delText>
        </w:r>
      </w:del>
      <w:r w:rsidR="00C115E4" w:rsidRPr="006472BD">
        <w:rPr>
          <w:color w:val="000000"/>
          <w:sz w:val="22"/>
          <w:szCs w:val="22"/>
        </w:rPr>
        <w:t>--)</w:t>
      </w:r>
    </w:p>
    <w:p w14:paraId="5E8EE08A" w14:textId="43FC5407" w:rsidR="00A56FB3" w:rsidRPr="00F90F60" w:rsidRDefault="00DE6641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Целевая неопределенность </w:t>
      </w:r>
      <w:ins w:id="790" w:author="Владимир Н" w:date="2022-10-03T15:02:00Z">
        <w:r w:rsidR="001D7B58" w:rsidRPr="001D7B58">
          <w:rPr>
            <w:color w:val="000000"/>
            <w:sz w:val="22"/>
            <w:szCs w:val="22"/>
          </w:rPr>
          <w:t xml:space="preserve">приписанного </w:t>
        </w:r>
      </w:ins>
      <w:del w:id="791" w:author="Владимир Н" w:date="2022-10-03T15:02:00Z">
        <w:r w:rsidRPr="00F90F60" w:rsidDel="001D7B58">
          <w:rPr>
            <w:color w:val="000000"/>
            <w:sz w:val="22"/>
            <w:szCs w:val="22"/>
          </w:rPr>
          <w:delText xml:space="preserve">опорного </w:delText>
        </w:r>
      </w:del>
      <w:r w:rsidRPr="00F90F60">
        <w:rPr>
          <w:color w:val="000000"/>
          <w:sz w:val="22"/>
          <w:szCs w:val="22"/>
        </w:rPr>
        <w:t xml:space="preserve">значения установленная провайдером МСИ </w:t>
      </w:r>
      <w:r w:rsidR="00C115E4" w:rsidRPr="006472BD">
        <w:rPr>
          <w:color w:val="000000"/>
          <w:sz w:val="22"/>
          <w:szCs w:val="22"/>
        </w:rPr>
        <w:t>(---)</w:t>
      </w:r>
    </w:p>
    <w:p w14:paraId="2A490439" w14:textId="77777777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Определяемые показатели: </w:t>
      </w:r>
    </w:p>
    <w:p w14:paraId="4E33BC5F" w14:textId="77777777" w:rsidR="00A56FB3" w:rsidRPr="00F90F60" w:rsidRDefault="00A56FB3" w:rsidP="00A56FB3">
      <w:pPr>
        <w:spacing w:after="5" w:line="303" w:lineRule="auto"/>
        <w:ind w:left="-15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Измеряемая величина (контролируемый показатель) и ориентировочный интервал его значений в образце для МСИ приведены в таблице 2. </w:t>
      </w:r>
    </w:p>
    <w:p w14:paraId="31CE7529" w14:textId="77777777" w:rsidR="00A56FB3" w:rsidRPr="00F90F60" w:rsidRDefault="00A56FB3" w:rsidP="00A56FB3">
      <w:pPr>
        <w:spacing w:after="5" w:line="303" w:lineRule="auto"/>
        <w:ind w:left="-15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Таблица 2</w:t>
      </w:r>
    </w:p>
    <w:tbl>
      <w:tblPr>
        <w:tblStyle w:val="TableGrid1"/>
        <w:tblW w:w="9771" w:type="dxa"/>
        <w:tblInd w:w="5" w:type="dxa"/>
        <w:tblCellMar>
          <w:top w:w="1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984"/>
        <w:gridCol w:w="1982"/>
        <w:gridCol w:w="1942"/>
        <w:gridCol w:w="2863"/>
      </w:tblGrid>
      <w:tr w:rsidR="00A56FB3" w:rsidRPr="006472BD" w14:paraId="3916B3D8" w14:textId="77777777" w:rsidTr="00EF4EC8">
        <w:trPr>
          <w:trHeight w:val="283"/>
        </w:trPr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67E8" w14:textId="77777777" w:rsidR="00A56FB3" w:rsidRPr="00F90F60" w:rsidRDefault="00A56FB3" w:rsidP="00EF4EC8">
            <w:pPr>
              <w:ind w:left="10"/>
              <w:jc w:val="center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lastRenderedPageBreak/>
              <w:t xml:space="preserve">Определяемый показатель, единица величины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C0A19" w14:textId="77777777" w:rsidR="00A56FB3" w:rsidRPr="00F90F60" w:rsidRDefault="00A56FB3" w:rsidP="00EF4EC8">
            <w:pPr>
              <w:ind w:left="9"/>
              <w:jc w:val="center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 xml:space="preserve">Ориентировочный интервал значений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1A41" w14:textId="7E3C28A5" w:rsidR="00A56FB3" w:rsidRPr="00F90F60" w:rsidRDefault="001F181B" w:rsidP="00EF4EC8">
            <w:pPr>
              <w:ind w:left="9"/>
              <w:jc w:val="center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Минимально</w:t>
            </w:r>
            <w:r w:rsidR="00A56FB3" w:rsidRPr="00F90F60">
              <w:rPr>
                <w:color w:val="000000"/>
                <w:sz w:val="22"/>
                <w:szCs w:val="22"/>
              </w:rPr>
              <w:t xml:space="preserve"> допустимая неопределенность участника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F9CB" w14:textId="77777777" w:rsidR="00A56FB3" w:rsidRPr="00F90F60" w:rsidRDefault="00A56FB3" w:rsidP="00EF4EC8">
            <w:pPr>
              <w:ind w:left="9"/>
              <w:jc w:val="center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Методика калибровки (предоставляется провайдером МСИ / на выбор участника)</w:t>
            </w:r>
          </w:p>
        </w:tc>
      </w:tr>
      <w:tr w:rsidR="00A56FB3" w:rsidRPr="006472BD" w14:paraId="5C6D544A" w14:textId="77777777" w:rsidTr="00EF4EC8">
        <w:trPr>
          <w:trHeight w:val="283"/>
        </w:trPr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29CE" w14:textId="77777777" w:rsidR="00A56FB3" w:rsidRPr="00F90F60" w:rsidRDefault="00A56FB3" w:rsidP="00EF4E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907D" w14:textId="77777777" w:rsidR="00A56FB3" w:rsidRPr="00F90F60" w:rsidRDefault="00A56FB3" w:rsidP="00EF4EC8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DE48" w14:textId="77777777" w:rsidR="00A56FB3" w:rsidRPr="00F90F60" w:rsidRDefault="00A56FB3" w:rsidP="00EF4EC8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945F3" w14:textId="77777777" w:rsidR="00A56FB3" w:rsidRPr="00F90F60" w:rsidRDefault="00A56FB3" w:rsidP="00EF4EC8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6FB3" w:rsidRPr="006472BD" w14:paraId="1517C9C1" w14:textId="77777777" w:rsidTr="00EF4EC8">
        <w:trPr>
          <w:trHeight w:val="283"/>
        </w:trPr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92FE" w14:textId="77777777" w:rsidR="00A56FB3" w:rsidRPr="00F90F60" w:rsidRDefault="00A56FB3" w:rsidP="00EF4E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FAA1" w14:textId="77777777" w:rsidR="00A56FB3" w:rsidRPr="00F90F60" w:rsidRDefault="00A56FB3" w:rsidP="00EF4EC8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1E2F4" w14:textId="77777777" w:rsidR="00A56FB3" w:rsidRPr="00F90F60" w:rsidRDefault="00A56FB3" w:rsidP="00EF4EC8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9D35" w14:textId="77777777" w:rsidR="00A56FB3" w:rsidRPr="00F90F60" w:rsidRDefault="00A56FB3" w:rsidP="00EF4EC8">
            <w:pPr>
              <w:ind w:left="7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38C2AD63" w14:textId="77777777" w:rsidR="001F181B" w:rsidRPr="00F90F60" w:rsidRDefault="001F181B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</w:p>
    <w:p w14:paraId="4CA3C03D" w14:textId="07B152D0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Дополнительные требования к методике калибровки:</w:t>
      </w:r>
    </w:p>
    <w:p w14:paraId="4112B6CE" w14:textId="77777777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</w:p>
    <w:p w14:paraId="05FBE417" w14:textId="77777777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b/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Рассылка образцов: </w:t>
      </w:r>
    </w:p>
    <w:p w14:paraId="2B6A055F" w14:textId="77777777" w:rsidR="00A56FB3" w:rsidRPr="00F90F60" w:rsidRDefault="00A56FB3" w:rsidP="00A56FB3">
      <w:pPr>
        <w:spacing w:after="5" w:line="303" w:lineRule="auto"/>
        <w:ind w:left="-5" w:firstLine="350"/>
        <w:jc w:val="both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Требования к транспортированию образцов:</w:t>
      </w:r>
    </w:p>
    <w:p w14:paraId="1D5CDE23" w14:textId="77777777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</w:p>
    <w:p w14:paraId="0EC2A947" w14:textId="77777777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b/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 xml:space="preserve">Оценка результатов: </w:t>
      </w:r>
    </w:p>
    <w:p w14:paraId="5CE4C3FC" w14:textId="77777777" w:rsidR="00A56FB3" w:rsidRPr="00F90F60" w:rsidRDefault="00A56FB3" w:rsidP="00A56FB3">
      <w:pPr>
        <w:spacing w:after="5" w:line="303" w:lineRule="auto"/>
        <w:ind w:left="-5" w:hanging="10"/>
        <w:jc w:val="both"/>
        <w:rPr>
          <w:i/>
          <w:iCs/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Оценка характеристик функционирования участников производится в соответствии с </w:t>
      </w:r>
      <w:r w:rsidRPr="00F90F60">
        <w:rPr>
          <w:i/>
          <w:iCs/>
          <w:color w:val="000000"/>
          <w:sz w:val="22"/>
          <w:szCs w:val="22"/>
        </w:rPr>
        <w:t>(ссылка на раздел ГОСТ ISO/IEC 17043-2013)</w:t>
      </w:r>
    </w:p>
    <w:p w14:paraId="4F3F876B" w14:textId="77777777" w:rsidR="00A56FB3" w:rsidRPr="00F90F60" w:rsidRDefault="00A56FB3" w:rsidP="00A56FB3">
      <w:pPr>
        <w:spacing w:after="5" w:line="303" w:lineRule="auto"/>
        <w:ind w:left="-5" w:hanging="10"/>
        <w:jc w:val="both"/>
        <w:rPr>
          <w:color w:val="000000"/>
          <w:sz w:val="22"/>
          <w:szCs w:val="22"/>
        </w:rPr>
      </w:pPr>
    </w:p>
    <w:p w14:paraId="533AEAC9" w14:textId="77777777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b/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>Контактные данные провайдера МСИ:</w:t>
      </w:r>
    </w:p>
    <w:p w14:paraId="164E15D6" w14:textId="77777777" w:rsidR="00A56FB3" w:rsidRPr="00F90F60" w:rsidRDefault="00A56FB3" w:rsidP="00A56FB3">
      <w:pPr>
        <w:widowControl w:val="0"/>
        <w:autoSpaceDE w:val="0"/>
        <w:autoSpaceDN w:val="0"/>
        <w:spacing w:line="223" w:lineRule="exact"/>
        <w:ind w:left="10" w:right="458" w:hanging="10"/>
        <w:jc w:val="both"/>
        <w:rPr>
          <w:color w:val="000000"/>
          <w:sz w:val="22"/>
          <w:szCs w:val="22"/>
        </w:rPr>
      </w:pPr>
    </w:p>
    <w:p w14:paraId="4CA86D09" w14:textId="33146022" w:rsidR="00A56FB3" w:rsidRPr="00F90F60" w:rsidRDefault="00A56FB3" w:rsidP="00A56FB3">
      <w:pPr>
        <w:widowControl w:val="0"/>
        <w:autoSpaceDE w:val="0"/>
        <w:autoSpaceDN w:val="0"/>
        <w:spacing w:line="223" w:lineRule="exact"/>
        <w:ind w:left="10" w:right="458" w:hanging="10"/>
        <w:jc w:val="both"/>
        <w:rPr>
          <w:b/>
          <w:bCs/>
          <w:color w:val="000000"/>
          <w:sz w:val="22"/>
          <w:szCs w:val="22"/>
        </w:rPr>
      </w:pPr>
      <w:r w:rsidRPr="00F90F60">
        <w:rPr>
          <w:b/>
          <w:bCs/>
          <w:color w:val="000000"/>
          <w:sz w:val="22"/>
          <w:szCs w:val="22"/>
        </w:rPr>
        <w:t xml:space="preserve">Координатор </w:t>
      </w:r>
      <w:del w:id="792" w:author="Владимир Н" w:date="2022-10-03T14:51:00Z">
        <w:r w:rsidRPr="00F90F60" w:rsidDel="0059782D">
          <w:rPr>
            <w:b/>
            <w:bCs/>
            <w:color w:val="000000"/>
            <w:sz w:val="22"/>
            <w:szCs w:val="22"/>
          </w:rPr>
          <w:delText>раунда</w:delText>
        </w:r>
      </w:del>
      <w:ins w:id="793" w:author="Владимир Н" w:date="2022-10-03T14:51:00Z">
        <w:r w:rsidR="0059782D">
          <w:rPr>
            <w:b/>
            <w:bCs/>
            <w:color w:val="000000"/>
            <w:sz w:val="22"/>
            <w:szCs w:val="22"/>
          </w:rPr>
          <w:t>программы</w:t>
        </w:r>
      </w:ins>
      <w:r w:rsidRPr="00F90F60">
        <w:rPr>
          <w:b/>
          <w:bCs/>
          <w:color w:val="000000"/>
          <w:sz w:val="22"/>
          <w:szCs w:val="22"/>
        </w:rPr>
        <w:t>:</w:t>
      </w:r>
    </w:p>
    <w:p w14:paraId="746BD83E" w14:textId="77777777" w:rsidR="00A56FB3" w:rsidRPr="00F90F60" w:rsidRDefault="00A56FB3" w:rsidP="00A56FB3">
      <w:pPr>
        <w:widowControl w:val="0"/>
        <w:autoSpaceDE w:val="0"/>
        <w:autoSpaceDN w:val="0"/>
        <w:spacing w:line="223" w:lineRule="exact"/>
        <w:ind w:left="10" w:right="458" w:hanging="10"/>
        <w:jc w:val="both"/>
        <w:rPr>
          <w:i/>
          <w:iCs/>
          <w:color w:val="000000"/>
          <w:sz w:val="22"/>
          <w:szCs w:val="22"/>
        </w:rPr>
      </w:pPr>
      <w:r w:rsidRPr="00F90F60">
        <w:rPr>
          <w:i/>
          <w:iCs/>
          <w:color w:val="000000"/>
          <w:sz w:val="22"/>
          <w:szCs w:val="22"/>
        </w:rPr>
        <w:t xml:space="preserve">(ФИО, тел, </w:t>
      </w:r>
      <w:r w:rsidRPr="00F90F60">
        <w:rPr>
          <w:i/>
          <w:iCs/>
          <w:color w:val="000000"/>
          <w:sz w:val="22"/>
          <w:szCs w:val="22"/>
          <w:lang w:val="en-US"/>
        </w:rPr>
        <w:t>e</w:t>
      </w:r>
      <w:r w:rsidRPr="00F90F60">
        <w:rPr>
          <w:i/>
          <w:iCs/>
          <w:color w:val="000000"/>
          <w:sz w:val="22"/>
          <w:szCs w:val="22"/>
        </w:rPr>
        <w:t>-</w:t>
      </w:r>
      <w:r w:rsidRPr="00F90F60">
        <w:rPr>
          <w:i/>
          <w:iCs/>
          <w:color w:val="000000"/>
          <w:sz w:val="22"/>
          <w:szCs w:val="22"/>
          <w:lang w:val="en-US"/>
        </w:rPr>
        <w:t>mail</w:t>
      </w:r>
      <w:r w:rsidRPr="00F90F60">
        <w:rPr>
          <w:i/>
          <w:iCs/>
          <w:color w:val="000000"/>
          <w:sz w:val="22"/>
          <w:szCs w:val="22"/>
        </w:rPr>
        <w:t>)</w:t>
      </w:r>
    </w:p>
    <w:p w14:paraId="6853CAE4" w14:textId="77777777" w:rsidR="00A56FB3" w:rsidRPr="00F90F60" w:rsidRDefault="00A56FB3" w:rsidP="00A56FB3">
      <w:pPr>
        <w:widowControl w:val="0"/>
        <w:autoSpaceDE w:val="0"/>
        <w:autoSpaceDN w:val="0"/>
        <w:spacing w:line="223" w:lineRule="exact"/>
        <w:ind w:left="10" w:right="458" w:hanging="10"/>
        <w:jc w:val="both"/>
        <w:rPr>
          <w:bCs/>
          <w:color w:val="000000"/>
          <w:sz w:val="22"/>
          <w:szCs w:val="22"/>
        </w:rPr>
      </w:pPr>
    </w:p>
    <w:p w14:paraId="719B7D25" w14:textId="77777777" w:rsidR="00A56FB3" w:rsidRPr="00F90F60" w:rsidRDefault="00A56FB3" w:rsidP="00A56FB3">
      <w:pPr>
        <w:numPr>
          <w:ilvl w:val="0"/>
          <w:numId w:val="14"/>
        </w:numPr>
        <w:spacing w:after="39" w:line="259" w:lineRule="auto"/>
        <w:contextualSpacing/>
        <w:jc w:val="both"/>
        <w:rPr>
          <w:b/>
          <w:color w:val="000000"/>
          <w:sz w:val="22"/>
          <w:szCs w:val="22"/>
        </w:rPr>
      </w:pPr>
      <w:r w:rsidRPr="00F90F60">
        <w:rPr>
          <w:b/>
          <w:color w:val="000000"/>
          <w:sz w:val="22"/>
          <w:szCs w:val="22"/>
        </w:rPr>
        <w:t>Сроки проведения:</w:t>
      </w:r>
    </w:p>
    <w:p w14:paraId="751CD8FE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Начало приёма заявок: </w:t>
      </w:r>
    </w:p>
    <w:p w14:paraId="6EBD7F7B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Окончание приёма заявок: </w:t>
      </w:r>
    </w:p>
    <w:p w14:paraId="76D09195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Начало рассылки образцов:</w:t>
      </w:r>
    </w:p>
    <w:p w14:paraId="3A6E03BB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Окончание рассылки образцов:</w:t>
      </w:r>
    </w:p>
    <w:p w14:paraId="2991E77D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>Срок на проведение калибровки одним участником (дней):</w:t>
      </w:r>
    </w:p>
    <w:p w14:paraId="5D6A75FC" w14:textId="77777777" w:rsidR="00A56FB3" w:rsidRPr="00F90F60" w:rsidRDefault="00A56FB3" w:rsidP="00A56FB3">
      <w:pPr>
        <w:spacing w:line="259" w:lineRule="auto"/>
        <w:rPr>
          <w:color w:val="000000"/>
          <w:sz w:val="22"/>
          <w:szCs w:val="22"/>
        </w:rPr>
      </w:pPr>
      <w:r w:rsidRPr="00F90F60">
        <w:rPr>
          <w:color w:val="000000"/>
          <w:sz w:val="22"/>
          <w:szCs w:val="22"/>
        </w:rPr>
        <w:t xml:space="preserve">Окончание раунда: </w:t>
      </w:r>
    </w:p>
    <w:p w14:paraId="1B5DDCE2" w14:textId="56317F67" w:rsidR="001F181B" w:rsidRPr="006472BD" w:rsidRDefault="00A56FB3" w:rsidP="00F90F60">
      <w:pPr>
        <w:spacing w:after="56" w:line="259" w:lineRule="auto"/>
        <w:ind w:left="-29" w:right="-24"/>
        <w:jc w:val="both"/>
        <w:rPr>
          <w:sz w:val="28"/>
          <w:szCs w:val="28"/>
        </w:rPr>
      </w:pPr>
      <w:r w:rsidRPr="006472BD">
        <w:rPr>
          <w:color w:val="000000"/>
          <w:sz w:val="28"/>
          <w:szCs w:val="28"/>
        </w:rPr>
        <w:br/>
      </w:r>
      <w:r w:rsidR="001F181B" w:rsidRPr="006472BD">
        <w:rPr>
          <w:sz w:val="28"/>
          <w:szCs w:val="28"/>
        </w:rPr>
        <w:br w:type="page"/>
      </w:r>
    </w:p>
    <w:p w14:paraId="68C79271" w14:textId="77777777" w:rsidR="00A84941" w:rsidRPr="006472BD" w:rsidRDefault="00A84941" w:rsidP="00F90F60"/>
    <w:p w14:paraId="76A9A2D3" w14:textId="401206F5" w:rsidR="003112FE" w:rsidRPr="00F90F60" w:rsidRDefault="00083E4E" w:rsidP="00F90F60">
      <w:pPr>
        <w:pStyle w:val="1"/>
        <w:numPr>
          <w:ilvl w:val="0"/>
          <w:numId w:val="0"/>
        </w:numPr>
        <w:rPr>
          <w:b w:val="0"/>
          <w:bCs/>
        </w:rPr>
      </w:pPr>
      <w:bookmarkStart w:id="794" w:name="_Toc115701162"/>
      <w:r w:rsidRPr="006472BD">
        <w:t>Приложение</w:t>
      </w:r>
      <w:r w:rsidR="006D492F" w:rsidRPr="006472BD">
        <w:t xml:space="preserve"> </w:t>
      </w:r>
      <w:r w:rsidR="00A56FB3" w:rsidRPr="006472BD">
        <w:t xml:space="preserve">3 </w:t>
      </w:r>
      <w:r w:rsidR="007A7639" w:rsidRPr="00F90F60">
        <w:rPr>
          <w:b w:val="0"/>
          <w:bCs/>
        </w:rPr>
        <w:t>Пример а</w:t>
      </w:r>
      <w:r w:rsidR="00A56FB3" w:rsidRPr="00F90F60">
        <w:rPr>
          <w:b w:val="0"/>
          <w:bCs/>
        </w:rPr>
        <w:t>нкет</w:t>
      </w:r>
      <w:r w:rsidR="007A7639" w:rsidRPr="00F90F60">
        <w:rPr>
          <w:b w:val="0"/>
          <w:bCs/>
        </w:rPr>
        <w:t>ы</w:t>
      </w:r>
      <w:r w:rsidR="00A56FB3" w:rsidRPr="00F90F60">
        <w:rPr>
          <w:b w:val="0"/>
          <w:bCs/>
        </w:rPr>
        <w:t xml:space="preserve"> для участия в </w:t>
      </w:r>
      <w:ins w:id="795" w:author="Владимир Н" w:date="2022-10-03T14:51:00Z">
        <w:r w:rsidR="0059782D" w:rsidRPr="0059782D">
          <w:rPr>
            <w:b w:val="0"/>
            <w:bCs/>
          </w:rPr>
          <w:t>тур</w:t>
        </w:r>
        <w:r w:rsidR="0059782D">
          <w:rPr>
            <w:b w:val="0"/>
            <w:bCs/>
          </w:rPr>
          <w:t>е</w:t>
        </w:r>
        <w:r w:rsidR="0059782D" w:rsidRPr="0059782D">
          <w:rPr>
            <w:b w:val="0"/>
            <w:bCs/>
          </w:rPr>
          <w:t xml:space="preserve"> проверки квалификации</w:t>
        </w:r>
        <w:bookmarkEnd w:id="794"/>
        <w:r w:rsidR="0059782D" w:rsidRPr="0059782D" w:rsidDel="0059782D">
          <w:rPr>
            <w:b w:val="0"/>
            <w:bCs/>
          </w:rPr>
          <w:t xml:space="preserve"> </w:t>
        </w:r>
      </w:ins>
      <w:del w:id="796" w:author="Владимир Н" w:date="2022-10-03T14:51:00Z">
        <w:r w:rsidR="00A56FB3" w:rsidRPr="00F90F60" w:rsidDel="0059782D">
          <w:rPr>
            <w:b w:val="0"/>
            <w:bCs/>
          </w:rPr>
          <w:delText>раунде программы проверки квалификации</w:delText>
        </w:r>
      </w:del>
    </w:p>
    <w:p w14:paraId="311F8B40" w14:textId="321DCA34" w:rsidR="00083E4E" w:rsidRPr="00F90F60" w:rsidRDefault="00083E4E" w:rsidP="00971053">
      <w:pPr>
        <w:pStyle w:val="ab"/>
        <w:suppressAutoHyphens/>
        <w:spacing w:line="360" w:lineRule="auto"/>
        <w:ind w:left="284" w:right="-284"/>
        <w:rPr>
          <w:b/>
          <w:bCs/>
          <w:color w:val="FF0000"/>
          <w:sz w:val="22"/>
          <w:szCs w:val="22"/>
        </w:rPr>
      </w:pPr>
    </w:p>
    <w:tbl>
      <w:tblPr>
        <w:tblW w:w="977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2972"/>
        <w:gridCol w:w="1103"/>
        <w:gridCol w:w="1165"/>
        <w:gridCol w:w="2268"/>
        <w:gridCol w:w="2268"/>
      </w:tblGrid>
      <w:tr w:rsidR="003112FE" w:rsidRPr="006472BD" w14:paraId="4473C847" w14:textId="77777777" w:rsidTr="00971053">
        <w:trPr>
          <w:cantSplit/>
          <w:trHeight w:val="174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0EDE9" w14:textId="1262165D" w:rsidR="003112FE" w:rsidRPr="00F90F60" w:rsidRDefault="003112FE" w:rsidP="00971053">
            <w:pPr>
              <w:suppressAutoHyphens/>
              <w:spacing w:line="260" w:lineRule="exac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90F60">
              <w:rPr>
                <w:b/>
                <w:bCs/>
                <w:color w:val="000000"/>
                <w:sz w:val="22"/>
                <w:szCs w:val="22"/>
              </w:rPr>
              <w:t xml:space="preserve">Сведения об </w:t>
            </w:r>
            <w:r w:rsidR="00E37DF0" w:rsidRPr="00F90F60">
              <w:rPr>
                <w:b/>
                <w:bCs/>
                <w:color w:val="000000"/>
                <w:sz w:val="22"/>
                <w:szCs w:val="22"/>
              </w:rPr>
              <w:t>организации:</w:t>
            </w:r>
          </w:p>
        </w:tc>
      </w:tr>
      <w:tr w:rsidR="003112FE" w:rsidRPr="006472BD" w14:paraId="443D9B2C" w14:textId="77777777" w:rsidTr="0037395A">
        <w:trPr>
          <w:cantSplit/>
          <w:trHeight w:val="174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04B5D" w14:textId="7DD5E2B5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/>
                <w:bCs/>
                <w:color w:val="000000"/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582985" w14:textId="77777777" w:rsidR="003112FE" w:rsidRPr="00F90F60" w:rsidRDefault="003112FE" w:rsidP="003112FE">
            <w:pPr>
              <w:suppressAutoHyphens/>
              <w:spacing w:line="260" w:lineRule="exact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64DD4C15" w14:textId="77777777" w:rsidTr="0037395A">
        <w:trPr>
          <w:cantSplit/>
          <w:trHeight w:val="64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FDBCB" w14:textId="2B6065DE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</w:rPr>
              <w:t>Юридический адрес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FE97D" w14:textId="77777777" w:rsidR="003112FE" w:rsidRPr="00F90F60" w:rsidRDefault="003112FE" w:rsidP="003112FE">
            <w:pPr>
              <w:suppressAutoHyphens/>
              <w:spacing w:line="260" w:lineRule="exact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7E0D8E85" w14:textId="77777777" w:rsidTr="0037395A">
        <w:trPr>
          <w:cantSplit/>
          <w:trHeight w:val="64"/>
        </w:trPr>
        <w:tc>
          <w:tcPr>
            <w:tcW w:w="4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38096A" w14:textId="538CCAD0" w:rsidR="003112FE" w:rsidRPr="00F90F60" w:rsidRDefault="00E37DF0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</w:rPr>
              <w:t>Контактное лицо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0E75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Должность:</w:t>
            </w:r>
          </w:p>
        </w:tc>
      </w:tr>
      <w:tr w:rsidR="003112FE" w:rsidRPr="006472BD" w14:paraId="61835B19" w14:textId="77777777" w:rsidTr="0037395A">
        <w:trPr>
          <w:cantSplit/>
          <w:trHeight w:val="64"/>
        </w:trPr>
        <w:tc>
          <w:tcPr>
            <w:tcW w:w="4075" w:type="dxa"/>
            <w:gridSpan w:val="2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21736F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518D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ФИО:</w:t>
            </w:r>
          </w:p>
        </w:tc>
      </w:tr>
      <w:tr w:rsidR="003112FE" w:rsidRPr="006472BD" w14:paraId="453CCB06" w14:textId="77777777" w:rsidTr="0037395A">
        <w:trPr>
          <w:cantSplit/>
          <w:trHeight w:val="64"/>
        </w:trPr>
        <w:tc>
          <w:tcPr>
            <w:tcW w:w="4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C928ED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 xml:space="preserve">Телефон, факс, </w:t>
            </w:r>
          </w:p>
          <w:p w14:paraId="0233D502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  <w:lang w:val="en-US"/>
              </w:rPr>
              <w:t>e</w:t>
            </w:r>
            <w:r w:rsidRPr="00F90F60">
              <w:rPr>
                <w:b/>
                <w:color w:val="000000"/>
                <w:sz w:val="22"/>
                <w:szCs w:val="22"/>
              </w:rPr>
              <w:t>-</w:t>
            </w:r>
            <w:r w:rsidRPr="00F90F60">
              <w:rPr>
                <w:b/>
                <w:color w:val="000000"/>
                <w:sz w:val="22"/>
                <w:szCs w:val="22"/>
                <w:lang w:val="en-US"/>
              </w:rPr>
              <w:t>mail</w:t>
            </w:r>
            <w:r w:rsidRPr="00F90F60">
              <w:rPr>
                <w:b/>
                <w:color w:val="000000"/>
                <w:sz w:val="22"/>
                <w:szCs w:val="22"/>
              </w:rPr>
              <w:t xml:space="preserve"> (обязательно указывать)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5717" w14:textId="1D6C6F86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118DFFC6" w14:textId="77777777" w:rsidTr="0037395A">
        <w:trPr>
          <w:cantSplit/>
          <w:trHeight w:val="64"/>
        </w:trPr>
        <w:tc>
          <w:tcPr>
            <w:tcW w:w="40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8277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EE8A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  <w:lang w:val="en-US"/>
              </w:rPr>
              <w:t>e-mail</w:t>
            </w:r>
            <w:r w:rsidRPr="00F90F60">
              <w:rPr>
                <w:color w:val="000000"/>
                <w:sz w:val="22"/>
                <w:szCs w:val="22"/>
              </w:rPr>
              <w:t>:</w:t>
            </w:r>
          </w:p>
        </w:tc>
      </w:tr>
      <w:tr w:rsidR="00E37DF0" w:rsidRPr="006472BD" w14:paraId="0C9DD8DE" w14:textId="77777777" w:rsidTr="00971053">
        <w:trPr>
          <w:cantSplit/>
          <w:trHeight w:val="64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12825" w14:textId="570D06BB" w:rsidR="00E37DF0" w:rsidRPr="00F90F60" w:rsidRDefault="00251319" w:rsidP="00971053">
            <w:pPr>
              <w:suppressAutoHyphens/>
              <w:spacing w:line="260" w:lineRule="exact"/>
              <w:ind w:left="-42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90F60">
              <w:rPr>
                <w:b/>
                <w:bCs/>
                <w:color w:val="000000"/>
                <w:sz w:val="22"/>
                <w:szCs w:val="22"/>
              </w:rPr>
              <w:t>Сведения об участнике</w:t>
            </w:r>
          </w:p>
        </w:tc>
      </w:tr>
      <w:tr w:rsidR="003112FE" w:rsidRPr="006472BD" w14:paraId="6BC03E54" w14:textId="77777777" w:rsidTr="0037395A">
        <w:trPr>
          <w:cantSplit/>
          <w:trHeight w:val="64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A0807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Наименование лаборатории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2B7C1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295D0924" w14:textId="77777777" w:rsidTr="0037395A">
        <w:trPr>
          <w:cantSplit/>
          <w:trHeight w:val="64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406D7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№ аттестата аккредитации лаборатории (для аккредитованных лабораторий)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7365C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47EE3209" w14:textId="77777777" w:rsidTr="0037395A">
        <w:trPr>
          <w:cantSplit/>
          <w:trHeight w:val="359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3479E0" w14:textId="4FE65B3F" w:rsidR="003112FE" w:rsidRPr="00F90F60" w:rsidRDefault="003112FE" w:rsidP="003112FE">
            <w:pPr>
              <w:suppressAutoHyphens/>
              <w:spacing w:line="260" w:lineRule="exact"/>
              <w:ind w:left="-40"/>
              <w:jc w:val="both"/>
              <w:rPr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</w:rPr>
              <w:t>Адрес</w:t>
            </w:r>
            <w:r w:rsidR="00E37DF0" w:rsidRPr="00F90F60">
              <w:rPr>
                <w:b/>
                <w:color w:val="000000"/>
                <w:sz w:val="22"/>
                <w:szCs w:val="22"/>
              </w:rPr>
              <w:t xml:space="preserve"> для доставки</w:t>
            </w:r>
            <w:r w:rsidRPr="00F90F6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F90F60">
              <w:rPr>
                <w:color w:val="000000"/>
                <w:sz w:val="22"/>
                <w:szCs w:val="22"/>
              </w:rPr>
              <w:t>(с обязательным указанием индекса, области, района, города, улицы, № дома/корпус)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47160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2B0DA41A" w14:textId="77777777" w:rsidTr="0037395A">
        <w:trPr>
          <w:cantSplit/>
          <w:trHeight w:val="161"/>
        </w:trPr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26C06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>ФИО руководителя лаборатории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6D31C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4C623EB7" w14:textId="77777777" w:rsidTr="0037395A">
        <w:trPr>
          <w:cantSplit/>
          <w:trHeight w:val="64"/>
        </w:trPr>
        <w:tc>
          <w:tcPr>
            <w:tcW w:w="4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D457F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</w:rPr>
              <w:t xml:space="preserve">Телефон, факс, </w:t>
            </w:r>
          </w:p>
          <w:p w14:paraId="264000FD" w14:textId="77777777" w:rsidR="003112FE" w:rsidRPr="00F90F60" w:rsidRDefault="003112FE" w:rsidP="003112FE">
            <w:pPr>
              <w:suppressAutoHyphens/>
              <w:spacing w:line="260" w:lineRule="exact"/>
              <w:ind w:left="-42" w:right="-108"/>
              <w:rPr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  <w:lang w:val="en-US"/>
              </w:rPr>
              <w:t>e</w:t>
            </w:r>
            <w:r w:rsidRPr="00F90F60">
              <w:rPr>
                <w:b/>
                <w:color w:val="000000"/>
                <w:sz w:val="22"/>
                <w:szCs w:val="22"/>
              </w:rPr>
              <w:t>-</w:t>
            </w:r>
            <w:r w:rsidRPr="00F90F60">
              <w:rPr>
                <w:b/>
                <w:color w:val="000000"/>
                <w:sz w:val="22"/>
                <w:szCs w:val="22"/>
                <w:lang w:val="en-US"/>
              </w:rPr>
              <w:t>mail</w:t>
            </w:r>
            <w:r w:rsidRPr="00F90F60">
              <w:rPr>
                <w:b/>
                <w:color w:val="000000"/>
                <w:sz w:val="22"/>
                <w:szCs w:val="22"/>
              </w:rPr>
              <w:t xml:space="preserve"> (обязательно указывать)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BA50" w14:textId="10241E7F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</w:p>
        </w:tc>
      </w:tr>
      <w:tr w:rsidR="003112FE" w:rsidRPr="006472BD" w14:paraId="41562A3E" w14:textId="77777777" w:rsidTr="0037395A">
        <w:trPr>
          <w:cantSplit/>
          <w:trHeight w:val="64"/>
        </w:trPr>
        <w:tc>
          <w:tcPr>
            <w:tcW w:w="40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E066" w14:textId="77777777" w:rsidR="003112FE" w:rsidRPr="00F90F60" w:rsidRDefault="003112FE" w:rsidP="003112FE">
            <w:pPr>
              <w:suppressAutoHyphens/>
              <w:spacing w:line="260" w:lineRule="exact"/>
              <w:ind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A044" w14:textId="77777777" w:rsidR="003112FE" w:rsidRPr="00F90F60" w:rsidRDefault="003112FE" w:rsidP="003112FE">
            <w:pPr>
              <w:suppressAutoHyphens/>
              <w:spacing w:line="260" w:lineRule="exact"/>
              <w:ind w:left="-86"/>
              <w:rPr>
                <w:color w:val="000000"/>
                <w:sz w:val="22"/>
                <w:szCs w:val="22"/>
              </w:rPr>
            </w:pPr>
            <w:r w:rsidRPr="00F90F60">
              <w:rPr>
                <w:color w:val="000000"/>
                <w:sz w:val="22"/>
                <w:szCs w:val="22"/>
                <w:lang w:val="en-US"/>
              </w:rPr>
              <w:t>e</w:t>
            </w:r>
            <w:r w:rsidRPr="00F90F60">
              <w:rPr>
                <w:color w:val="000000"/>
                <w:sz w:val="22"/>
                <w:szCs w:val="22"/>
              </w:rPr>
              <w:t>-</w:t>
            </w:r>
            <w:r w:rsidRPr="00F90F60"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F90F60">
              <w:rPr>
                <w:color w:val="000000"/>
                <w:sz w:val="22"/>
                <w:szCs w:val="22"/>
              </w:rPr>
              <w:t xml:space="preserve">:  </w:t>
            </w:r>
          </w:p>
        </w:tc>
      </w:tr>
      <w:tr w:rsidR="003112FE" w:rsidRPr="006472BD" w14:paraId="7B7FEB72" w14:textId="77777777" w:rsidTr="0097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97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F68B0" w14:textId="6FD02FA5" w:rsidR="003112FE" w:rsidRPr="00F90F60" w:rsidRDefault="005C71D3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  <w:r w:rsidRPr="00F90F60">
              <w:rPr>
                <w:b/>
                <w:color w:val="000000"/>
                <w:sz w:val="22"/>
                <w:szCs w:val="22"/>
              </w:rPr>
              <w:t>Измерительные возможности</w:t>
            </w:r>
            <w:r w:rsidR="00A67E2B" w:rsidRPr="00F90F60">
              <w:rPr>
                <w:b/>
                <w:color w:val="000000"/>
                <w:sz w:val="22"/>
                <w:szCs w:val="22"/>
              </w:rPr>
              <w:t xml:space="preserve"> и техническая оснащенность</w:t>
            </w:r>
            <w:r w:rsidRPr="00F90F60">
              <w:rPr>
                <w:b/>
                <w:color w:val="000000"/>
                <w:sz w:val="22"/>
                <w:szCs w:val="22"/>
              </w:rPr>
              <w:t xml:space="preserve"> участника</w:t>
            </w:r>
          </w:p>
        </w:tc>
      </w:tr>
      <w:tr w:rsidR="00251319" w:rsidRPr="006472BD" w14:paraId="1CDD1A6B" w14:textId="77777777" w:rsidTr="0097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59721" w14:textId="557FF009" w:rsidR="00251319" w:rsidRPr="00F90F60" w:rsidRDefault="00251319" w:rsidP="00971053">
            <w:pPr>
              <w:suppressAutoHyphens/>
              <w:spacing w:line="260" w:lineRule="exact"/>
              <w:ind w:left="-70"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Обозначение программы проверки квалификации: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CDAFC5" w14:textId="779157E3" w:rsidR="00251319" w:rsidRPr="00F90F60" w:rsidRDefault="00251319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D2EEC" w:rsidRPr="006472BD" w14:paraId="291924AF" w14:textId="77777777" w:rsidTr="00D87A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645E18" w14:textId="60BBF399" w:rsidR="00BD2EEC" w:rsidRPr="00F90F60" w:rsidRDefault="00BD2EEC" w:rsidP="00F90F60">
            <w:pPr>
              <w:suppressAutoHyphens/>
              <w:spacing w:line="260" w:lineRule="exact"/>
              <w:ind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EE6085" w14:textId="4613561A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Показатель 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F98FF4" w14:textId="2832509F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Показатель 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7A90FD" w14:textId="45F0BA95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 xml:space="preserve">Показатель </w:t>
            </w:r>
            <w:r w:rsidRPr="00F90F60">
              <w:rPr>
                <w:bCs/>
                <w:color w:val="000000"/>
                <w:sz w:val="22"/>
                <w:szCs w:val="22"/>
                <w:lang w:val="en-US"/>
              </w:rPr>
              <w:t>N</w:t>
            </w:r>
          </w:p>
        </w:tc>
      </w:tr>
      <w:tr w:rsidR="00BD2EEC" w:rsidRPr="006472BD" w14:paraId="1BB3C461" w14:textId="77777777" w:rsidTr="00D87A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713702" w14:textId="7315B7BA" w:rsidR="00BD2EEC" w:rsidRPr="00F90F60" w:rsidRDefault="00BD2EEC" w:rsidP="00971053">
            <w:pPr>
              <w:suppressAutoHyphens/>
              <w:spacing w:line="260" w:lineRule="exact"/>
              <w:ind w:left="-70"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Диапазон измерения лаборатории, ед. величины</w:t>
            </w:r>
          </w:p>
        </w:tc>
        <w:tc>
          <w:tcPr>
            <w:tcW w:w="226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0624CB" w14:textId="77777777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BE4F66" w14:textId="77777777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5811E8" w14:textId="5450F64F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D2EEC" w:rsidRPr="006472BD" w14:paraId="4819336D" w14:textId="77777777" w:rsidTr="00D87A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DC6F51" w14:textId="228895E3" w:rsidR="00BD2EEC" w:rsidRPr="00F90F60" w:rsidRDefault="00BD2EEC" w:rsidP="00971053">
            <w:pPr>
              <w:suppressAutoHyphens/>
              <w:spacing w:line="260" w:lineRule="exact"/>
              <w:ind w:left="-70"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Минимальная неопределенность участника</w:t>
            </w: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BEE3B" w14:textId="77777777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BEF1D9" w14:textId="77777777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A72A94" w14:textId="65A863DC" w:rsidR="00BD2EEC" w:rsidRPr="00F90F60" w:rsidRDefault="00BD2EEC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15E51" w:rsidRPr="006472BD" w14:paraId="48210EE4" w14:textId="77777777" w:rsidTr="0097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6CB667" w14:textId="140C61C5" w:rsidR="00915E51" w:rsidRPr="00F90F60" w:rsidRDefault="00915E51" w:rsidP="00971053">
            <w:pPr>
              <w:suppressAutoHyphens/>
              <w:spacing w:line="260" w:lineRule="exact"/>
              <w:ind w:left="-70"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Применяемое оборудование (Эталоны, СИ, меры)</w:t>
            </w:r>
            <w:r w:rsidR="005C71D3" w:rsidRPr="00F90F60">
              <w:rPr>
                <w:bCs/>
                <w:color w:val="000000"/>
                <w:sz w:val="22"/>
                <w:szCs w:val="22"/>
              </w:rPr>
              <w:t xml:space="preserve"> с обязательным указанием метрологических характеристик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9E39EC" w14:textId="77777777" w:rsidR="00915E51" w:rsidRPr="00F90F60" w:rsidRDefault="00915E51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C71D3" w:rsidRPr="006472BD" w14:paraId="3C984530" w14:textId="77777777" w:rsidTr="005C71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0B175B" w14:textId="25BFF574" w:rsidR="005C71D3" w:rsidRPr="00F90F60" w:rsidRDefault="005C71D3" w:rsidP="005C71D3">
            <w:pPr>
              <w:suppressAutoHyphens/>
              <w:spacing w:line="260" w:lineRule="exact"/>
              <w:ind w:left="-70" w:right="-82"/>
              <w:rPr>
                <w:bCs/>
                <w:color w:val="000000"/>
                <w:sz w:val="22"/>
                <w:szCs w:val="22"/>
              </w:rPr>
            </w:pPr>
            <w:r w:rsidRPr="00F90F60">
              <w:rPr>
                <w:bCs/>
                <w:color w:val="000000"/>
                <w:sz w:val="22"/>
                <w:szCs w:val="22"/>
              </w:rPr>
              <w:t>Методика калибровки (наименование, шифр, метрологические характеристики, статус)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8BE9E2" w14:textId="77777777" w:rsidR="005C71D3" w:rsidRPr="00F90F60" w:rsidRDefault="005C71D3" w:rsidP="003112FE">
            <w:pPr>
              <w:suppressAutoHyphens/>
              <w:spacing w:line="260" w:lineRule="exact"/>
              <w:ind w:left="-70" w:right="-8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4D371E49" w14:textId="5C361073" w:rsidR="009149EF" w:rsidRPr="00F90F60" w:rsidRDefault="009149EF" w:rsidP="00971053">
      <w:pPr>
        <w:pStyle w:val="ab"/>
        <w:suppressAutoHyphens/>
        <w:spacing w:line="360" w:lineRule="auto"/>
        <w:ind w:left="142" w:right="-284"/>
        <w:jc w:val="both"/>
        <w:rPr>
          <w:b/>
          <w:bCs/>
          <w:sz w:val="22"/>
          <w:szCs w:val="22"/>
        </w:rPr>
      </w:pPr>
      <w:r w:rsidRPr="00F90F60">
        <w:rPr>
          <w:b/>
          <w:bCs/>
          <w:sz w:val="22"/>
          <w:szCs w:val="22"/>
        </w:rPr>
        <w:t>Приложения к анкете:</w:t>
      </w:r>
    </w:p>
    <w:p w14:paraId="2121E7DE" w14:textId="65E7CB03" w:rsidR="009149EF" w:rsidRPr="00F90F60" w:rsidRDefault="009149EF" w:rsidP="00971053">
      <w:pPr>
        <w:pStyle w:val="ab"/>
        <w:numPr>
          <w:ilvl w:val="0"/>
          <w:numId w:val="12"/>
        </w:numPr>
        <w:suppressAutoHyphens/>
        <w:spacing w:line="360" w:lineRule="auto"/>
        <w:ind w:left="993" w:right="-284"/>
        <w:jc w:val="both"/>
        <w:rPr>
          <w:sz w:val="22"/>
          <w:szCs w:val="22"/>
        </w:rPr>
      </w:pPr>
      <w:r w:rsidRPr="00F90F60">
        <w:rPr>
          <w:sz w:val="22"/>
          <w:szCs w:val="22"/>
        </w:rPr>
        <w:t>Область аккредитации (для аккредитованных лабораторий)</w:t>
      </w:r>
    </w:p>
    <w:p w14:paraId="6FD0C386" w14:textId="6464B067" w:rsidR="00B0735C" w:rsidRPr="00F90F60" w:rsidRDefault="009149EF" w:rsidP="00F90F60">
      <w:pPr>
        <w:pStyle w:val="ab"/>
        <w:numPr>
          <w:ilvl w:val="0"/>
          <w:numId w:val="12"/>
        </w:numPr>
        <w:suppressAutoHyphens/>
        <w:spacing w:after="160" w:line="259" w:lineRule="auto"/>
        <w:ind w:left="993" w:right="-284"/>
        <w:jc w:val="both"/>
        <w:rPr>
          <w:sz w:val="22"/>
          <w:szCs w:val="22"/>
        </w:rPr>
      </w:pPr>
      <w:r w:rsidRPr="00F90F60">
        <w:rPr>
          <w:sz w:val="22"/>
          <w:szCs w:val="22"/>
        </w:rPr>
        <w:t>Методика калибровки</w:t>
      </w:r>
    </w:p>
    <w:p w14:paraId="106AE3F6" w14:textId="3E8A0936" w:rsidR="00475105" w:rsidRDefault="00475105">
      <w:pPr>
        <w:spacing w:after="160" w:line="259" w:lineRule="auto"/>
        <w:rPr>
          <w:ins w:id="797" w:author="Владимир Н" w:date="2022-10-03T11:44:00Z"/>
          <w:sz w:val="28"/>
          <w:szCs w:val="28"/>
        </w:rPr>
      </w:pPr>
      <w:ins w:id="798" w:author="Владимир Н" w:date="2022-10-03T11:44:00Z">
        <w:r>
          <w:rPr>
            <w:sz w:val="28"/>
            <w:szCs w:val="28"/>
          </w:rPr>
          <w:br w:type="page"/>
        </w:r>
      </w:ins>
    </w:p>
    <w:p w14:paraId="509029F2" w14:textId="75D41D02" w:rsidR="008162AF" w:rsidRDefault="00475105" w:rsidP="00475105">
      <w:pPr>
        <w:pStyle w:val="1"/>
        <w:numPr>
          <w:ilvl w:val="0"/>
          <w:numId w:val="0"/>
        </w:numPr>
        <w:rPr>
          <w:ins w:id="799" w:author="Владимир Н" w:date="2022-10-03T11:45:00Z"/>
          <w:b w:val="0"/>
          <w:bCs/>
        </w:rPr>
      </w:pPr>
      <w:bookmarkStart w:id="800" w:name="_Toc115701163"/>
      <w:ins w:id="801" w:author="Владимир Н" w:date="2022-10-03T11:44:00Z">
        <w:r w:rsidRPr="006472BD">
          <w:lastRenderedPageBreak/>
          <w:t xml:space="preserve">Приложение </w:t>
        </w:r>
        <w:r w:rsidRPr="00475105">
          <w:rPr>
            <w:rPrChange w:id="802" w:author="Владимир Н" w:date="2022-10-03T11:44:00Z">
              <w:rPr>
                <w:lang w:val="en-US"/>
              </w:rPr>
            </w:rPrChange>
          </w:rPr>
          <w:t>4</w:t>
        </w:r>
        <w:r w:rsidRPr="006472BD">
          <w:t xml:space="preserve"> </w:t>
        </w:r>
        <w:r>
          <w:rPr>
            <w:b w:val="0"/>
            <w:bCs/>
          </w:rPr>
          <w:t>Применение методических рекомендаци</w:t>
        </w:r>
      </w:ins>
      <w:ins w:id="803" w:author="Владимир Н" w:date="2022-10-03T12:38:00Z">
        <w:r w:rsidR="00A53474">
          <w:rPr>
            <w:b w:val="0"/>
            <w:bCs/>
          </w:rPr>
          <w:t>й</w:t>
        </w:r>
      </w:ins>
      <w:ins w:id="804" w:author="Владимир Н" w:date="2022-10-03T11:44:00Z">
        <w:r>
          <w:rPr>
            <w:b w:val="0"/>
            <w:bCs/>
          </w:rPr>
          <w:t xml:space="preserve"> при поверке</w:t>
        </w:r>
      </w:ins>
      <w:ins w:id="805" w:author="Владимир Н" w:date="2022-10-03T12:38:00Z">
        <w:r w:rsidR="00A53474">
          <w:rPr>
            <w:b w:val="0"/>
            <w:bCs/>
          </w:rPr>
          <w:t xml:space="preserve"> СИ</w:t>
        </w:r>
      </w:ins>
      <w:bookmarkEnd w:id="800"/>
    </w:p>
    <w:p w14:paraId="418176A5" w14:textId="19F00C4A" w:rsidR="00475105" w:rsidRDefault="00475105" w:rsidP="00475105">
      <w:pPr>
        <w:rPr>
          <w:ins w:id="806" w:author="Владимир Н" w:date="2022-10-03T11:45:00Z"/>
        </w:rPr>
      </w:pPr>
    </w:p>
    <w:p w14:paraId="29142563" w14:textId="585C1996" w:rsidR="00475105" w:rsidRPr="00765EF3" w:rsidRDefault="008A240A">
      <w:pPr>
        <w:suppressAutoHyphens/>
        <w:spacing w:line="360" w:lineRule="auto"/>
        <w:ind w:right="-284" w:firstLine="709"/>
        <w:jc w:val="both"/>
        <w:rPr>
          <w:ins w:id="807" w:author="Владимир Н" w:date="2022-10-03T12:08:00Z"/>
          <w:bCs/>
          <w:sz w:val="28"/>
          <w:szCs w:val="28"/>
        </w:rPr>
        <w:pPrChange w:id="808" w:author="Владимир Н" w:date="2022-10-03T12:31:00Z">
          <w:pPr>
            <w:ind w:firstLine="708"/>
            <w:jc w:val="both"/>
          </w:pPr>
        </w:pPrChange>
      </w:pPr>
      <w:ins w:id="809" w:author="Владимир Н" w:date="2022-10-03T12:05:00Z">
        <w:r w:rsidRPr="00765EF3">
          <w:rPr>
            <w:bCs/>
            <w:sz w:val="28"/>
            <w:szCs w:val="28"/>
            <w:rPrChange w:id="810" w:author="Владимир Н" w:date="2022-10-03T12:31:00Z">
              <w:rPr/>
            </w:rPrChange>
          </w:rPr>
          <w:t xml:space="preserve">В </w:t>
        </w:r>
      </w:ins>
      <w:ins w:id="811" w:author="Владимир Н" w:date="2022-10-03T12:06:00Z">
        <w:r w:rsidRPr="00765EF3">
          <w:rPr>
            <w:bCs/>
            <w:sz w:val="28"/>
            <w:szCs w:val="28"/>
          </w:rPr>
          <w:t>настоящих</w:t>
        </w:r>
      </w:ins>
      <w:ins w:id="812" w:author="Владимир Н" w:date="2022-10-03T12:05:00Z">
        <w:r w:rsidRPr="00765EF3">
          <w:rPr>
            <w:bCs/>
            <w:sz w:val="28"/>
            <w:szCs w:val="28"/>
            <w:rPrChange w:id="813" w:author="Владимир Н" w:date="2022-10-03T12:31:00Z">
              <w:rPr/>
            </w:rPrChange>
          </w:rPr>
          <w:t xml:space="preserve"> методических рекомендациях рассмотрены особенности организации </w:t>
        </w:r>
        <w:r w:rsidRPr="00765EF3">
          <w:rPr>
            <w:bCs/>
            <w:sz w:val="28"/>
            <w:szCs w:val="28"/>
          </w:rPr>
          <w:t>программ проверок квалификации калибровочных лабораторий посредством МСИ в области калибровки,</w:t>
        </w:r>
      </w:ins>
      <w:ins w:id="814" w:author="Владимир Н" w:date="2022-10-03T12:06:00Z">
        <w:r w:rsidRPr="00765EF3">
          <w:rPr>
            <w:bCs/>
            <w:sz w:val="28"/>
            <w:szCs w:val="28"/>
          </w:rPr>
          <w:t xml:space="preserve"> в то же время </w:t>
        </w:r>
      </w:ins>
      <w:ins w:id="815" w:author="Владимир Н" w:date="2022-10-03T12:07:00Z">
        <w:r w:rsidR="00F54F06" w:rsidRPr="00765EF3">
          <w:rPr>
            <w:bCs/>
            <w:sz w:val="28"/>
            <w:szCs w:val="28"/>
          </w:rPr>
          <w:t xml:space="preserve">рассмотренный </w:t>
        </w:r>
      </w:ins>
      <w:ins w:id="816" w:author="Владимир Н" w:date="2022-10-03T12:06:00Z">
        <w:r w:rsidR="00F54F06" w:rsidRPr="00765EF3">
          <w:rPr>
            <w:bCs/>
            <w:sz w:val="28"/>
            <w:szCs w:val="28"/>
          </w:rPr>
          <w:t xml:space="preserve">подход </w:t>
        </w:r>
      </w:ins>
      <w:ins w:id="817" w:author="Владимир Н" w:date="2022-10-03T12:07:00Z">
        <w:r w:rsidR="00F54F06" w:rsidRPr="00765EF3">
          <w:rPr>
            <w:bCs/>
            <w:sz w:val="28"/>
            <w:szCs w:val="28"/>
          </w:rPr>
          <w:t>может применяться для</w:t>
        </w:r>
      </w:ins>
      <w:ins w:id="818" w:author="Владимир Н" w:date="2022-10-03T12:08:00Z">
        <w:r w:rsidR="00F54F06" w:rsidRPr="00765EF3">
          <w:rPr>
            <w:bCs/>
            <w:sz w:val="28"/>
            <w:szCs w:val="28"/>
          </w:rPr>
          <w:t xml:space="preserve"> организации программ проверок квалификации</w:t>
        </w:r>
      </w:ins>
      <w:ins w:id="819" w:author="Владимир Н" w:date="2022-10-03T12:07:00Z">
        <w:r w:rsidR="00F54F06" w:rsidRPr="00765EF3">
          <w:rPr>
            <w:bCs/>
            <w:sz w:val="28"/>
            <w:szCs w:val="28"/>
          </w:rPr>
          <w:t xml:space="preserve"> в области поверки средств измерений.</w:t>
        </w:r>
      </w:ins>
    </w:p>
    <w:p w14:paraId="372AB835" w14:textId="4750B990" w:rsidR="003A6318" w:rsidRDefault="00C33A82" w:rsidP="003A6318">
      <w:pPr>
        <w:suppressAutoHyphens/>
        <w:spacing w:line="360" w:lineRule="auto"/>
        <w:ind w:right="-284" w:firstLine="709"/>
        <w:jc w:val="both"/>
        <w:rPr>
          <w:ins w:id="820" w:author="Владимир Н" w:date="2022-10-03T12:35:00Z"/>
          <w:bCs/>
          <w:sz w:val="28"/>
          <w:szCs w:val="28"/>
        </w:rPr>
      </w:pPr>
      <w:ins w:id="821" w:author="Владимир Н" w:date="2022-10-03T12:09:00Z">
        <w:r w:rsidRPr="00765EF3">
          <w:rPr>
            <w:bCs/>
            <w:sz w:val="28"/>
            <w:szCs w:val="28"/>
          </w:rPr>
          <w:t>Определяемым показател</w:t>
        </w:r>
      </w:ins>
      <w:ins w:id="822" w:author="Владимир Н" w:date="2022-10-03T12:31:00Z">
        <w:r w:rsidR="00765EF3">
          <w:rPr>
            <w:bCs/>
            <w:sz w:val="28"/>
            <w:szCs w:val="28"/>
          </w:rPr>
          <w:t>ем</w:t>
        </w:r>
      </w:ins>
      <w:ins w:id="823" w:author="Владимир Н" w:date="2022-10-03T12:09:00Z">
        <w:r w:rsidRPr="00765EF3">
          <w:rPr>
            <w:bCs/>
            <w:sz w:val="28"/>
            <w:szCs w:val="28"/>
          </w:rPr>
          <w:t xml:space="preserve"> </w:t>
        </w:r>
      </w:ins>
      <w:ins w:id="824" w:author="Владимир Н" w:date="2022-10-03T12:08:00Z">
        <w:r w:rsidRPr="00765EF3">
          <w:rPr>
            <w:bCs/>
            <w:sz w:val="28"/>
            <w:szCs w:val="28"/>
          </w:rPr>
          <w:t xml:space="preserve">программ </w:t>
        </w:r>
      </w:ins>
      <w:ins w:id="825" w:author="Владимир Н" w:date="2022-10-03T12:09:00Z">
        <w:r w:rsidRPr="00765EF3">
          <w:rPr>
            <w:bCs/>
            <w:sz w:val="28"/>
            <w:szCs w:val="28"/>
          </w:rPr>
          <w:t xml:space="preserve">проверок квалификации в области поверки средств измерений </w:t>
        </w:r>
      </w:ins>
      <w:ins w:id="826" w:author="Владимир Н" w:date="2022-10-03T12:32:00Z">
        <w:r w:rsidR="00E91108" w:rsidRPr="00765EF3">
          <w:rPr>
            <w:bCs/>
            <w:sz w:val="28"/>
            <w:szCs w:val="28"/>
          </w:rPr>
          <w:t>в соответствии п. 7.8.6 ГОСТ</w:t>
        </w:r>
        <w:r w:rsidR="00E91108" w:rsidRPr="00AE1E81">
          <w:rPr>
            <w:bCs/>
            <w:sz w:val="28"/>
            <w:szCs w:val="28"/>
          </w:rPr>
          <w:t xml:space="preserve"> ISO/IEC 17025-2019</w:t>
        </w:r>
        <w:r w:rsidR="00E91108">
          <w:rPr>
            <w:bCs/>
            <w:sz w:val="28"/>
            <w:szCs w:val="28"/>
          </w:rPr>
          <w:t xml:space="preserve"> </w:t>
        </w:r>
      </w:ins>
      <w:ins w:id="827" w:author="Владимир Н" w:date="2022-10-03T12:09:00Z">
        <w:r w:rsidRPr="00765EF3">
          <w:rPr>
            <w:bCs/>
            <w:sz w:val="28"/>
            <w:szCs w:val="28"/>
          </w:rPr>
          <w:t>является качественная характеристика</w:t>
        </w:r>
      </w:ins>
      <w:ins w:id="828" w:author="Владимир Н" w:date="2022-10-03T12:33:00Z">
        <w:r w:rsidR="00E91108" w:rsidRPr="00E91108">
          <w:rPr>
            <w:bCs/>
            <w:sz w:val="28"/>
            <w:szCs w:val="28"/>
          </w:rPr>
          <w:t xml:space="preserve"> </w:t>
        </w:r>
        <w:r w:rsidR="00E91108" w:rsidRPr="00765EF3">
          <w:rPr>
            <w:bCs/>
            <w:sz w:val="28"/>
            <w:szCs w:val="28"/>
          </w:rPr>
          <w:t>заключение о</w:t>
        </w:r>
        <w:r w:rsidR="00E91108">
          <w:rPr>
            <w:bCs/>
            <w:sz w:val="28"/>
            <w:szCs w:val="28"/>
          </w:rPr>
          <w:t xml:space="preserve"> том,</w:t>
        </w:r>
        <w:r w:rsidR="00E91108" w:rsidRPr="00765EF3">
          <w:rPr>
            <w:bCs/>
            <w:sz w:val="28"/>
            <w:szCs w:val="28"/>
          </w:rPr>
          <w:t xml:space="preserve"> </w:t>
        </w:r>
        <w:r w:rsidR="00E91108" w:rsidRPr="00E91108">
          <w:rPr>
            <w:bCs/>
            <w:sz w:val="28"/>
            <w:szCs w:val="28"/>
          </w:rPr>
          <w:t>каким спецификациям, стандартам или их частям соответствует или не соответствует объект</w:t>
        </w:r>
        <w:r w:rsidR="00E91108">
          <w:rPr>
            <w:bCs/>
            <w:sz w:val="28"/>
            <w:szCs w:val="28"/>
          </w:rPr>
          <w:t xml:space="preserve">. В данном случае </w:t>
        </w:r>
        <w:r w:rsidR="00E91108" w:rsidRPr="00765EF3">
          <w:rPr>
            <w:bCs/>
            <w:sz w:val="28"/>
            <w:szCs w:val="28"/>
          </w:rPr>
          <w:t xml:space="preserve">делается заключение о соответствии </w:t>
        </w:r>
      </w:ins>
      <w:ins w:id="829" w:author="Владимир Н" w:date="2022-10-03T12:34:00Z">
        <w:r w:rsidR="00E91108">
          <w:rPr>
            <w:bCs/>
            <w:sz w:val="28"/>
            <w:szCs w:val="28"/>
          </w:rPr>
          <w:t xml:space="preserve">СИ </w:t>
        </w:r>
      </w:ins>
      <w:ins w:id="830" w:author="Владимир Н" w:date="2022-10-03T12:33:00Z">
        <w:r w:rsidR="00E91108">
          <w:rPr>
            <w:bCs/>
            <w:sz w:val="28"/>
            <w:szCs w:val="28"/>
          </w:rPr>
          <w:t>описанию типа</w:t>
        </w:r>
      </w:ins>
      <w:ins w:id="831" w:author="Владимир Н" w:date="2022-10-03T12:34:00Z">
        <w:r w:rsidR="00E91108">
          <w:rPr>
            <w:bCs/>
            <w:sz w:val="28"/>
            <w:szCs w:val="28"/>
          </w:rPr>
          <w:t xml:space="preserve">. Определяемый </w:t>
        </w:r>
        <w:r w:rsidR="003A6318">
          <w:rPr>
            <w:bCs/>
            <w:sz w:val="28"/>
            <w:szCs w:val="28"/>
          </w:rPr>
          <w:t>показатель может называться «интерпретация данных поверочных работ» и принимать з</w:t>
        </w:r>
      </w:ins>
      <w:ins w:id="832" w:author="Владимир Н" w:date="2022-10-03T12:35:00Z">
        <w:r w:rsidR="003A6318">
          <w:rPr>
            <w:bCs/>
            <w:sz w:val="28"/>
            <w:szCs w:val="28"/>
          </w:rPr>
          <w:t xml:space="preserve">начение соответствует/не соответствует для дальнейшей оценки в соответствии с </w:t>
        </w:r>
        <w:r w:rsidR="003A6318" w:rsidRPr="00765EF3">
          <w:rPr>
            <w:bCs/>
            <w:sz w:val="28"/>
            <w:szCs w:val="28"/>
          </w:rPr>
          <w:t xml:space="preserve">п. </w:t>
        </w:r>
        <w:r w:rsidR="003A6318" w:rsidRPr="005029A7">
          <w:rPr>
            <w:bCs/>
            <w:sz w:val="28"/>
            <w:szCs w:val="28"/>
          </w:rPr>
          <w:t>B.3.2 </w:t>
        </w:r>
        <w:r w:rsidR="003A6318" w:rsidRPr="00765EF3">
          <w:rPr>
            <w:bCs/>
            <w:sz w:val="28"/>
            <w:szCs w:val="28"/>
          </w:rPr>
          <w:t>ГОСТ ISO/IEC 17043-2013.</w:t>
        </w:r>
      </w:ins>
    </w:p>
    <w:p w14:paraId="7FE42346" w14:textId="118B5B1D" w:rsidR="00375C8E" w:rsidRPr="008A240A" w:rsidRDefault="003A6318">
      <w:pPr>
        <w:suppressAutoHyphens/>
        <w:spacing w:line="360" w:lineRule="auto"/>
        <w:ind w:right="-284" w:firstLine="709"/>
        <w:jc w:val="both"/>
        <w:rPr>
          <w:sz w:val="28"/>
          <w:szCs w:val="28"/>
        </w:rPr>
        <w:pPrChange w:id="833" w:author="Владимир Н" w:date="2022-10-03T12:38:00Z">
          <w:pPr>
            <w:spacing w:after="56" w:line="259" w:lineRule="auto"/>
            <w:ind w:left="-29" w:right="-24"/>
            <w:jc w:val="both"/>
          </w:pPr>
        </w:pPrChange>
      </w:pPr>
      <w:ins w:id="834" w:author="Владимир Н" w:date="2022-10-03T12:35:00Z">
        <w:r>
          <w:rPr>
            <w:bCs/>
            <w:sz w:val="28"/>
            <w:szCs w:val="28"/>
          </w:rPr>
          <w:t xml:space="preserve">Требования </w:t>
        </w:r>
      </w:ins>
      <w:ins w:id="835" w:author="Владимир Н" w:date="2022-10-03T12:36:00Z">
        <w:r w:rsidR="00AB462A">
          <w:rPr>
            <w:bCs/>
            <w:sz w:val="28"/>
            <w:szCs w:val="28"/>
          </w:rPr>
          <w:t xml:space="preserve">подпункта </w:t>
        </w:r>
        <w:r w:rsidRPr="00765EF3">
          <w:rPr>
            <w:bCs/>
            <w:sz w:val="28"/>
            <w:szCs w:val="28"/>
          </w:rPr>
          <w:t>п.7.8.6 ГОСТ</w:t>
        </w:r>
        <w:r w:rsidRPr="00AE1E81">
          <w:rPr>
            <w:bCs/>
            <w:sz w:val="28"/>
            <w:szCs w:val="28"/>
          </w:rPr>
          <w:t xml:space="preserve"> ISO/IEC 17025-2019</w:t>
        </w:r>
        <w:r w:rsidR="00AB462A">
          <w:rPr>
            <w:bCs/>
            <w:sz w:val="28"/>
            <w:szCs w:val="28"/>
          </w:rPr>
          <w:t xml:space="preserve"> связанные с </w:t>
        </w:r>
      </w:ins>
      <w:ins w:id="836" w:author="Владимир Н" w:date="2022-10-03T12:37:00Z">
        <w:r w:rsidR="00AB462A" w:rsidRPr="00AB462A">
          <w:rPr>
            <w:bCs/>
            <w:sz w:val="28"/>
            <w:szCs w:val="28"/>
          </w:rPr>
          <w:t>документирова</w:t>
        </w:r>
        <w:r w:rsidR="00AB462A">
          <w:rPr>
            <w:bCs/>
            <w:sz w:val="28"/>
            <w:szCs w:val="28"/>
          </w:rPr>
          <w:t>нием</w:t>
        </w:r>
        <w:r w:rsidR="00AB462A" w:rsidRPr="00AB462A">
          <w:rPr>
            <w:bCs/>
            <w:sz w:val="28"/>
            <w:szCs w:val="28"/>
          </w:rPr>
          <w:t xml:space="preserve"> правил</w:t>
        </w:r>
        <w:r w:rsidR="00AB462A">
          <w:rPr>
            <w:bCs/>
            <w:sz w:val="28"/>
            <w:szCs w:val="28"/>
          </w:rPr>
          <w:t>а</w:t>
        </w:r>
        <w:r w:rsidR="00AB462A" w:rsidRPr="00AB462A">
          <w:rPr>
            <w:bCs/>
            <w:sz w:val="28"/>
            <w:szCs w:val="28"/>
          </w:rPr>
          <w:t xml:space="preserve"> принятия решения</w:t>
        </w:r>
        <w:r w:rsidR="00AB462A">
          <w:rPr>
            <w:bCs/>
            <w:sz w:val="28"/>
            <w:szCs w:val="28"/>
          </w:rPr>
          <w:t xml:space="preserve"> обеспечиваются применением участниками единой методики поверки</w:t>
        </w:r>
      </w:ins>
      <w:ins w:id="837" w:author="Владимир Н" w:date="2022-10-03T22:48:00Z">
        <w:r w:rsidR="0042590E">
          <w:rPr>
            <w:bCs/>
            <w:sz w:val="28"/>
            <w:szCs w:val="28"/>
          </w:rPr>
          <w:t xml:space="preserve"> СИ</w:t>
        </w:r>
      </w:ins>
      <w:ins w:id="838" w:author="Владимир Н" w:date="2022-10-03T12:37:00Z">
        <w:r w:rsidR="00AB462A">
          <w:rPr>
            <w:bCs/>
            <w:sz w:val="28"/>
            <w:szCs w:val="28"/>
          </w:rPr>
          <w:t>.</w:t>
        </w:r>
      </w:ins>
    </w:p>
    <w:sectPr w:rsidR="00375C8E" w:rsidRPr="008A240A" w:rsidSect="00B657DA">
      <w:headerReference w:type="default" r:id="rId23"/>
      <w:headerReference w:type="first" r:id="rId2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E6D5B" w14:textId="77777777" w:rsidR="008B6D77" w:rsidRDefault="008B6D77" w:rsidP="00B30600">
      <w:r>
        <w:separator/>
      </w:r>
    </w:p>
  </w:endnote>
  <w:endnote w:type="continuationSeparator" w:id="0">
    <w:p w14:paraId="4EA9922C" w14:textId="77777777" w:rsidR="008B6D77" w:rsidRDefault="008B6D77" w:rsidP="00B30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FD290" w14:textId="77777777" w:rsidR="008B6D77" w:rsidRDefault="008B6D77" w:rsidP="00B30600">
      <w:r>
        <w:separator/>
      </w:r>
    </w:p>
  </w:footnote>
  <w:footnote w:type="continuationSeparator" w:id="0">
    <w:p w14:paraId="36F5ECA2" w14:textId="77777777" w:rsidR="008B6D77" w:rsidRDefault="008B6D77" w:rsidP="00B30600">
      <w:r>
        <w:continuationSeparator/>
      </w:r>
    </w:p>
  </w:footnote>
  <w:footnote w:id="1">
    <w:p w14:paraId="29018558" w14:textId="14C56D55" w:rsidR="00555878" w:rsidRDefault="00555878">
      <w:pPr>
        <w:suppressAutoHyphens/>
        <w:spacing w:line="360" w:lineRule="auto"/>
        <w:ind w:right="-284"/>
        <w:jc w:val="both"/>
        <w:pPrChange w:id="342" w:author="Владимир Н" w:date="2022-10-03T22:44:00Z">
          <w:pPr>
            <w:pStyle w:val="ac"/>
          </w:pPr>
        </w:pPrChange>
      </w:pPr>
      <w:ins w:id="343" w:author="Владимир Н" w:date="2022-10-03T22:44:00Z">
        <w:r>
          <w:rPr>
            <w:rStyle w:val="ae"/>
          </w:rPr>
          <w:footnoteRef/>
        </w:r>
        <w:r>
          <w:t xml:space="preserve"> </w:t>
        </w:r>
        <w:r w:rsidRPr="00555878">
          <w:rPr>
            <w:rPrChange w:id="344" w:author="Владимир Н" w:date="2022-10-03T22:44:00Z">
              <w:rPr>
                <w:sz w:val="28"/>
                <w:szCs w:val="28"/>
              </w:rPr>
            </w:rPrChange>
          </w:rPr>
          <w:t>Применение настоящих методических в области поверки СИ, как частный случай заключения о соответствии рассмотрено в приложении 4.</w:t>
        </w:r>
      </w:ins>
    </w:p>
  </w:footnote>
  <w:footnote w:id="2">
    <w:p w14:paraId="29667837" w14:textId="77777777" w:rsidR="00A05050" w:rsidRPr="00A05050" w:rsidRDefault="00A05050">
      <w:pPr>
        <w:pStyle w:val="ab"/>
        <w:suppressAutoHyphens/>
        <w:spacing w:line="360" w:lineRule="auto"/>
        <w:ind w:left="0" w:right="-284"/>
        <w:rPr>
          <w:ins w:id="358" w:author="Владимир Н" w:date="2022-10-03T14:45:00Z"/>
          <w:b/>
          <w:bCs/>
          <w:rPrChange w:id="359" w:author="Владимир Н" w:date="2022-10-03T14:45:00Z">
            <w:rPr>
              <w:ins w:id="360" w:author="Владимир Н" w:date="2022-10-03T14:45:00Z"/>
              <w:b/>
              <w:bCs/>
              <w:sz w:val="28"/>
              <w:szCs w:val="28"/>
            </w:rPr>
          </w:rPrChange>
        </w:rPr>
        <w:pPrChange w:id="361" w:author="Владимир Н" w:date="2022-10-03T14:46:00Z">
          <w:pPr>
            <w:pStyle w:val="ab"/>
            <w:suppressAutoHyphens/>
            <w:spacing w:line="360" w:lineRule="auto"/>
            <w:ind w:left="709" w:right="-284"/>
            <w:jc w:val="both"/>
          </w:pPr>
        </w:pPrChange>
      </w:pPr>
      <w:ins w:id="362" w:author="Владимир Н" w:date="2022-10-03T14:45:00Z">
        <w:r w:rsidRPr="00A05050">
          <w:rPr>
            <w:rStyle w:val="ae"/>
          </w:rPr>
          <w:footnoteRef/>
        </w:r>
        <w:r w:rsidRPr="00A05050">
          <w:t xml:space="preserve"> </w:t>
        </w:r>
        <w:r w:rsidRPr="00A05050">
          <w:rPr>
            <w:rPrChange w:id="363" w:author="Владимир Н" w:date="2022-10-03T14:45:00Z">
              <w:rPr>
                <w:sz w:val="28"/>
                <w:szCs w:val="28"/>
              </w:rPr>
            </w:rPrChange>
          </w:rPr>
          <w:t>В Российской Федерации наряду с данным термином применим термин "межлабораторные сравнительные испытания"</w:t>
        </w:r>
      </w:ins>
    </w:p>
    <w:p w14:paraId="7E328AF2" w14:textId="5B1EAA46" w:rsidR="00A05050" w:rsidRDefault="00A05050">
      <w:pPr>
        <w:pStyle w:val="ac"/>
      </w:pPr>
    </w:p>
  </w:footnote>
  <w:footnote w:id="3">
    <w:p w14:paraId="218ECE54" w14:textId="1D3EC73E" w:rsidR="003B6D30" w:rsidRDefault="003B6D30">
      <w:pPr>
        <w:pStyle w:val="FORMATTEXT0"/>
        <w:jc w:val="both"/>
        <w:pPrChange w:id="380" w:author="Владимир Н" w:date="2022-10-03T22:44:00Z">
          <w:pPr>
            <w:pStyle w:val="ac"/>
          </w:pPr>
        </w:pPrChange>
      </w:pPr>
      <w:ins w:id="381" w:author="Владимир Н" w:date="2022-10-03T14:53:00Z">
        <w:r w:rsidRPr="003B6D30">
          <w:rPr>
            <w:rStyle w:val="ae"/>
            <w:rFonts w:ascii="Times New Roman" w:hAnsi="Times New Roman" w:cs="Times New Roman"/>
          </w:rPr>
          <w:footnoteRef/>
        </w:r>
        <w:r w:rsidRPr="003B6D30">
          <w:rPr>
            <w:rFonts w:ascii="Times New Roman" w:hAnsi="Times New Roman" w:cs="Times New Roman"/>
          </w:rPr>
          <w:t xml:space="preserve"> В Российской Федерации принят термин "раунд проверки квалификации".</w:t>
        </w:r>
      </w:ins>
      <w:ins w:id="382" w:author="Владимир Н" w:date="2022-10-03T15:03:00Z">
        <w:r w:rsidR="001D7B58">
          <w:t xml:space="preserve"> </w:t>
        </w:r>
      </w:ins>
    </w:p>
  </w:footnote>
  <w:footnote w:id="4">
    <w:p w14:paraId="6FD0B8D1" w14:textId="4CEE93F6" w:rsidR="001D7B58" w:rsidRDefault="001D7B58">
      <w:pPr>
        <w:pStyle w:val="ac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D5207" w14:textId="7C6E1781" w:rsidR="00D93A20" w:rsidRDefault="00D93A20">
    <w:pPr>
      <w:pStyle w:val="af"/>
      <w:jc w:val="center"/>
    </w:pPr>
  </w:p>
  <w:tbl>
    <w:tblPr>
      <w:tblStyle w:val="af6"/>
      <w:tblW w:w="9923" w:type="dxa"/>
      <w:tblInd w:w="-289" w:type="dxa"/>
      <w:tblLook w:val="04A0" w:firstRow="1" w:lastRow="0" w:firstColumn="1" w:lastColumn="0" w:noHBand="0" w:noVBand="1"/>
      <w:tblPrChange w:id="839" w:author="Найденко Владимир Николаевич" w:date="2022-09-06T10:42:00Z">
        <w:tblPr>
          <w:tblStyle w:val="af6"/>
          <w:tblW w:w="9923" w:type="dxa"/>
          <w:tblInd w:w="-289" w:type="dxa"/>
          <w:tblLook w:val="04A0" w:firstRow="1" w:lastRow="0" w:firstColumn="1" w:lastColumn="0" w:noHBand="0" w:noVBand="1"/>
        </w:tblPr>
      </w:tblPrChange>
    </w:tblPr>
    <w:tblGrid>
      <w:gridCol w:w="8364"/>
      <w:gridCol w:w="1559"/>
      <w:tblGridChange w:id="840">
        <w:tblGrid>
          <w:gridCol w:w="8364"/>
          <w:gridCol w:w="1559"/>
        </w:tblGrid>
      </w:tblGridChange>
    </w:tblGrid>
    <w:tr w:rsidR="00F60880" w:rsidRPr="00FF71AA" w14:paraId="3B0D2E7A" w14:textId="77777777" w:rsidTr="00196F5E">
      <w:trPr>
        <w:trHeight w:val="419"/>
        <w:trPrChange w:id="841" w:author="Найденко Владимир Николаевич" w:date="2022-09-06T10:42:00Z">
          <w:trPr>
            <w:trHeight w:val="544"/>
          </w:trPr>
        </w:trPrChange>
      </w:trPr>
      <w:tc>
        <w:tcPr>
          <w:tcW w:w="8364" w:type="dxa"/>
          <w:vMerge w:val="restart"/>
          <w:vAlign w:val="center"/>
          <w:tcPrChange w:id="842" w:author="Найденко Владимир Николаевич" w:date="2022-09-06T10:42:00Z">
            <w:tcPr>
              <w:tcW w:w="8364" w:type="dxa"/>
              <w:vMerge w:val="restart"/>
              <w:vAlign w:val="center"/>
            </w:tcPr>
          </w:tcPrChange>
        </w:tcPr>
        <w:p w14:paraId="473A42A8" w14:textId="59622DE2" w:rsidR="00F60880" w:rsidRPr="00B15668" w:rsidDel="00196F5E" w:rsidRDefault="00F60880" w:rsidP="0004779F">
          <w:pPr>
            <w:pStyle w:val="af"/>
            <w:jc w:val="center"/>
            <w:rPr>
              <w:del w:id="843" w:author="Найденко Владимир Николаевич" w:date="2022-09-06T10:41:00Z"/>
              <w:sz w:val="24"/>
              <w:szCs w:val="24"/>
            </w:rPr>
          </w:pPr>
        </w:p>
        <w:p w14:paraId="32044B33" w14:textId="1DFE7E26" w:rsidR="00F60880" w:rsidRPr="00B15668" w:rsidRDefault="00F60880" w:rsidP="007A3165">
          <w:pPr>
            <w:pStyle w:val="af"/>
            <w:jc w:val="center"/>
            <w:rPr>
              <w:sz w:val="24"/>
              <w:szCs w:val="24"/>
            </w:rPr>
          </w:pPr>
          <w:r w:rsidRPr="00FF71AA">
            <w:rPr>
              <w:sz w:val="24"/>
              <w:szCs w:val="24"/>
            </w:rPr>
            <w:t xml:space="preserve">Методические рекомендации по особенностям организации </w:t>
          </w:r>
          <w:r>
            <w:rPr>
              <w:sz w:val="24"/>
              <w:szCs w:val="24"/>
            </w:rPr>
            <w:t>проверок квалификации</w:t>
          </w:r>
          <w:r w:rsidRPr="00FF71AA">
            <w:rPr>
              <w:sz w:val="24"/>
              <w:szCs w:val="24"/>
            </w:rPr>
            <w:t xml:space="preserve"> для калибровочных лабораторий</w:t>
          </w:r>
          <w:r>
            <w:rPr>
              <w:b/>
              <w:sz w:val="28"/>
              <w:szCs w:val="28"/>
            </w:rPr>
            <w:t xml:space="preserve"> </w:t>
          </w:r>
        </w:p>
      </w:tc>
      <w:tc>
        <w:tcPr>
          <w:tcW w:w="1559" w:type="dxa"/>
          <w:vAlign w:val="center"/>
          <w:tcPrChange w:id="844" w:author="Найденко Владимир Николаевич" w:date="2022-09-06T10:42:00Z">
            <w:tcPr>
              <w:tcW w:w="1559" w:type="dxa"/>
              <w:vAlign w:val="center"/>
            </w:tcPr>
          </w:tcPrChange>
        </w:tcPr>
        <w:p w14:paraId="621E2F65" w14:textId="28ABECF9" w:rsidR="00F60880" w:rsidRPr="00B15668" w:rsidRDefault="00F60880" w:rsidP="00196F5E">
          <w:pPr>
            <w:pStyle w:val="af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Ред. (проект)</w:t>
          </w:r>
        </w:p>
      </w:tc>
    </w:tr>
    <w:tr w:rsidR="00F60880" w:rsidRPr="00FF71AA" w14:paraId="3723E58A" w14:textId="77777777" w:rsidTr="00196F5E">
      <w:trPr>
        <w:trHeight w:val="285"/>
        <w:trPrChange w:id="845" w:author="Найденко Владимир Николаевич" w:date="2022-09-06T10:42:00Z">
          <w:trPr>
            <w:trHeight w:val="543"/>
          </w:trPr>
        </w:trPrChange>
      </w:trPr>
      <w:tc>
        <w:tcPr>
          <w:tcW w:w="8364" w:type="dxa"/>
          <w:vMerge/>
          <w:vAlign w:val="center"/>
          <w:tcPrChange w:id="846" w:author="Найденко Владимир Николаевич" w:date="2022-09-06T10:42:00Z">
            <w:tcPr>
              <w:tcW w:w="8364" w:type="dxa"/>
              <w:vMerge/>
              <w:vAlign w:val="center"/>
            </w:tcPr>
          </w:tcPrChange>
        </w:tcPr>
        <w:p w14:paraId="79E50A47" w14:textId="77777777" w:rsidR="00F60880" w:rsidRPr="00FF71AA" w:rsidRDefault="00F60880" w:rsidP="0004779F">
          <w:pPr>
            <w:pStyle w:val="af"/>
            <w:jc w:val="center"/>
            <w:rPr>
              <w:sz w:val="24"/>
              <w:szCs w:val="24"/>
            </w:rPr>
          </w:pPr>
        </w:p>
      </w:tc>
      <w:tc>
        <w:tcPr>
          <w:tcW w:w="1559" w:type="dxa"/>
          <w:vAlign w:val="center"/>
          <w:tcPrChange w:id="847" w:author="Найденко Владимир Николаевич" w:date="2022-09-06T10:42:00Z">
            <w:tcPr>
              <w:tcW w:w="1559" w:type="dxa"/>
              <w:vAlign w:val="center"/>
            </w:tcPr>
          </w:tcPrChange>
        </w:tcPr>
        <w:p w14:paraId="62C83EF3" w14:textId="458BB9C4" w:rsidR="00F60880" w:rsidRDefault="00F60880" w:rsidP="00196F5E">
          <w:pPr>
            <w:pStyle w:val="af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с</w:t>
          </w:r>
          <w:r w:rsidRPr="00796584">
            <w:rPr>
              <w:sz w:val="24"/>
              <w:szCs w:val="24"/>
            </w:rPr>
            <w:t>тр</w:t>
          </w:r>
          <w:r>
            <w:rPr>
              <w:sz w:val="24"/>
              <w:szCs w:val="24"/>
            </w:rPr>
            <w:t xml:space="preserve">. </w:t>
          </w:r>
          <w:r w:rsidRPr="00B15668">
            <w:rPr>
              <w:sz w:val="24"/>
              <w:szCs w:val="24"/>
            </w:rPr>
            <w:fldChar w:fldCharType="begin"/>
          </w:r>
          <w:r w:rsidRPr="00B15668">
            <w:rPr>
              <w:sz w:val="24"/>
              <w:szCs w:val="24"/>
            </w:rPr>
            <w:instrText>PAGE  \* Arabic  \* MERGEFORMAT</w:instrText>
          </w:r>
          <w:r w:rsidRPr="00B15668">
            <w:rPr>
              <w:sz w:val="24"/>
              <w:szCs w:val="24"/>
            </w:rPr>
            <w:fldChar w:fldCharType="separate"/>
          </w:r>
          <w:r w:rsidR="00B97A1A">
            <w:rPr>
              <w:noProof/>
              <w:sz w:val="24"/>
              <w:szCs w:val="24"/>
            </w:rPr>
            <w:t>4</w:t>
          </w:r>
          <w:r w:rsidRPr="00B15668">
            <w:rPr>
              <w:sz w:val="24"/>
              <w:szCs w:val="24"/>
            </w:rPr>
            <w:fldChar w:fldCharType="end"/>
          </w:r>
          <w:r w:rsidRPr="00796584">
            <w:rPr>
              <w:sz w:val="24"/>
              <w:szCs w:val="24"/>
            </w:rPr>
            <w:t xml:space="preserve"> из </w:t>
          </w:r>
          <w:r w:rsidRPr="00B15668">
            <w:rPr>
              <w:sz w:val="24"/>
              <w:szCs w:val="24"/>
            </w:rPr>
            <w:fldChar w:fldCharType="begin"/>
          </w:r>
          <w:r w:rsidRPr="00B15668">
            <w:rPr>
              <w:sz w:val="24"/>
              <w:szCs w:val="24"/>
            </w:rPr>
            <w:instrText>NUMPAGES  \* Arabic  \* MERGEFORMAT</w:instrText>
          </w:r>
          <w:r w:rsidRPr="00B15668">
            <w:rPr>
              <w:sz w:val="24"/>
              <w:szCs w:val="24"/>
            </w:rPr>
            <w:fldChar w:fldCharType="separate"/>
          </w:r>
          <w:r w:rsidR="00B97A1A">
            <w:rPr>
              <w:noProof/>
              <w:sz w:val="24"/>
              <w:szCs w:val="24"/>
            </w:rPr>
            <w:t>22</w:t>
          </w:r>
          <w:r w:rsidRPr="00B15668">
            <w:rPr>
              <w:sz w:val="24"/>
              <w:szCs w:val="24"/>
            </w:rPr>
            <w:fldChar w:fldCharType="end"/>
          </w:r>
        </w:p>
      </w:tc>
    </w:tr>
  </w:tbl>
  <w:p w14:paraId="2188843C" w14:textId="58561696" w:rsidR="00E327D3" w:rsidRDefault="00E327D3">
    <w:pPr>
      <w:pStyle w:val="af"/>
      <w:jc w:val="center"/>
    </w:pPr>
  </w:p>
  <w:p w14:paraId="0D45B024" w14:textId="77777777" w:rsidR="00E327D3" w:rsidRDefault="00E327D3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f6"/>
      <w:tblW w:w="9923" w:type="dxa"/>
      <w:tblInd w:w="-289" w:type="dxa"/>
      <w:tblLook w:val="04A0" w:firstRow="1" w:lastRow="0" w:firstColumn="1" w:lastColumn="0" w:noHBand="0" w:noVBand="1"/>
    </w:tblPr>
    <w:tblGrid>
      <w:gridCol w:w="8364"/>
      <w:gridCol w:w="1559"/>
    </w:tblGrid>
    <w:tr w:rsidR="00F60880" w:rsidRPr="00FF71AA" w14:paraId="7E9E1A80" w14:textId="77777777" w:rsidTr="003518F4">
      <w:trPr>
        <w:trHeight w:val="544"/>
      </w:trPr>
      <w:tc>
        <w:tcPr>
          <w:tcW w:w="8364" w:type="dxa"/>
          <w:vMerge w:val="restart"/>
          <w:vAlign w:val="center"/>
        </w:tcPr>
        <w:p w14:paraId="3375F908" w14:textId="32148FCE" w:rsidR="00F60880" w:rsidRPr="00B15668" w:rsidRDefault="00F60880" w:rsidP="00B657DA">
          <w:pPr>
            <w:pStyle w:val="af"/>
            <w:jc w:val="center"/>
            <w:rPr>
              <w:sz w:val="24"/>
              <w:szCs w:val="24"/>
            </w:rPr>
          </w:pPr>
        </w:p>
        <w:p w14:paraId="084A3FEE" w14:textId="77B34549" w:rsidR="00F60880" w:rsidRPr="00B15668" w:rsidRDefault="00F60880" w:rsidP="000E090E">
          <w:pPr>
            <w:pStyle w:val="af"/>
            <w:jc w:val="center"/>
            <w:rPr>
              <w:sz w:val="24"/>
              <w:szCs w:val="24"/>
            </w:rPr>
          </w:pPr>
          <w:r w:rsidRPr="00FF71AA">
            <w:rPr>
              <w:sz w:val="24"/>
              <w:szCs w:val="24"/>
            </w:rPr>
            <w:t xml:space="preserve">Методические рекомендации по особенностям организации </w:t>
          </w:r>
          <w:r>
            <w:rPr>
              <w:sz w:val="24"/>
              <w:szCs w:val="24"/>
            </w:rPr>
            <w:t>проверок квалификации</w:t>
          </w:r>
          <w:r w:rsidRPr="00FF71AA">
            <w:rPr>
              <w:sz w:val="24"/>
              <w:szCs w:val="24"/>
            </w:rPr>
            <w:t xml:space="preserve"> для калибровочных лабораторий</w:t>
          </w:r>
        </w:p>
      </w:tc>
      <w:tc>
        <w:tcPr>
          <w:tcW w:w="1559" w:type="dxa"/>
          <w:vAlign w:val="center"/>
        </w:tcPr>
        <w:p w14:paraId="23834941" w14:textId="06A5332C" w:rsidR="00F60880" w:rsidRPr="00B15668" w:rsidRDefault="00F60880" w:rsidP="00B657DA">
          <w:pPr>
            <w:pStyle w:val="af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Редакция __.__.2022 (Проект)</w:t>
          </w:r>
        </w:p>
      </w:tc>
    </w:tr>
    <w:tr w:rsidR="00F60880" w:rsidRPr="00FF71AA" w14:paraId="190655CF" w14:textId="77777777" w:rsidTr="003518F4">
      <w:trPr>
        <w:trHeight w:val="543"/>
      </w:trPr>
      <w:tc>
        <w:tcPr>
          <w:tcW w:w="8364" w:type="dxa"/>
          <w:vMerge/>
          <w:vAlign w:val="center"/>
        </w:tcPr>
        <w:p w14:paraId="465FC6CB" w14:textId="77777777" w:rsidR="00F60880" w:rsidRPr="00FF71AA" w:rsidRDefault="00F60880" w:rsidP="00B657DA">
          <w:pPr>
            <w:pStyle w:val="af"/>
            <w:jc w:val="center"/>
            <w:rPr>
              <w:sz w:val="24"/>
              <w:szCs w:val="24"/>
            </w:rPr>
          </w:pPr>
        </w:p>
      </w:tc>
      <w:tc>
        <w:tcPr>
          <w:tcW w:w="1559" w:type="dxa"/>
          <w:vAlign w:val="center"/>
        </w:tcPr>
        <w:p w14:paraId="635A4498" w14:textId="4CE6C7CD" w:rsidR="00F60880" w:rsidRDefault="00F60880" w:rsidP="00B657DA">
          <w:pPr>
            <w:pStyle w:val="af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с</w:t>
          </w:r>
          <w:r w:rsidRPr="00796584">
            <w:rPr>
              <w:sz w:val="24"/>
              <w:szCs w:val="24"/>
            </w:rPr>
            <w:t>тр</w:t>
          </w:r>
          <w:r>
            <w:rPr>
              <w:sz w:val="24"/>
              <w:szCs w:val="24"/>
            </w:rPr>
            <w:t xml:space="preserve">. </w:t>
          </w:r>
          <w:r w:rsidRPr="00B15668">
            <w:rPr>
              <w:sz w:val="24"/>
              <w:szCs w:val="24"/>
            </w:rPr>
            <w:fldChar w:fldCharType="begin"/>
          </w:r>
          <w:r w:rsidRPr="00B15668">
            <w:rPr>
              <w:sz w:val="24"/>
              <w:szCs w:val="24"/>
            </w:rPr>
            <w:instrText>PAGE  \* Arabic  \* MERGEFORMAT</w:instrText>
          </w:r>
          <w:r w:rsidRPr="00B15668">
            <w:rPr>
              <w:sz w:val="24"/>
              <w:szCs w:val="24"/>
            </w:rPr>
            <w:fldChar w:fldCharType="separate"/>
          </w:r>
          <w:r w:rsidR="00B97A1A">
            <w:rPr>
              <w:noProof/>
              <w:sz w:val="24"/>
              <w:szCs w:val="24"/>
            </w:rPr>
            <w:t>1</w:t>
          </w:r>
          <w:r w:rsidRPr="00B15668">
            <w:rPr>
              <w:sz w:val="24"/>
              <w:szCs w:val="24"/>
            </w:rPr>
            <w:fldChar w:fldCharType="end"/>
          </w:r>
          <w:r w:rsidRPr="00796584">
            <w:rPr>
              <w:sz w:val="24"/>
              <w:szCs w:val="24"/>
            </w:rPr>
            <w:t xml:space="preserve"> из </w:t>
          </w:r>
          <w:r w:rsidRPr="00B15668">
            <w:rPr>
              <w:sz w:val="24"/>
              <w:szCs w:val="24"/>
            </w:rPr>
            <w:fldChar w:fldCharType="begin"/>
          </w:r>
          <w:r w:rsidRPr="00B15668">
            <w:rPr>
              <w:sz w:val="24"/>
              <w:szCs w:val="24"/>
            </w:rPr>
            <w:instrText>NUMPAGES  \* Arabic  \* MERGEFORMAT</w:instrText>
          </w:r>
          <w:r w:rsidRPr="00B15668">
            <w:rPr>
              <w:sz w:val="24"/>
              <w:szCs w:val="24"/>
            </w:rPr>
            <w:fldChar w:fldCharType="separate"/>
          </w:r>
          <w:r w:rsidR="00B97A1A">
            <w:rPr>
              <w:noProof/>
              <w:sz w:val="24"/>
              <w:szCs w:val="24"/>
            </w:rPr>
            <w:t>22</w:t>
          </w:r>
          <w:r w:rsidRPr="00B15668">
            <w:rPr>
              <w:sz w:val="24"/>
              <w:szCs w:val="24"/>
            </w:rPr>
            <w:fldChar w:fldCharType="end"/>
          </w:r>
        </w:p>
      </w:tc>
    </w:tr>
  </w:tbl>
  <w:p w14:paraId="2B3E853B" w14:textId="77777777" w:rsidR="00FF71AA" w:rsidRDefault="00FF71AA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37306"/>
    <w:multiLevelType w:val="hybridMultilevel"/>
    <w:tmpl w:val="DA848DC4"/>
    <w:lvl w:ilvl="0" w:tplc="DEAC0C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635A50"/>
    <w:multiLevelType w:val="hybridMultilevel"/>
    <w:tmpl w:val="EDD4932E"/>
    <w:lvl w:ilvl="0" w:tplc="09AAFD36">
      <w:start w:val="1"/>
      <w:numFmt w:val="bullet"/>
      <w:lvlText w:val="⁻"/>
      <w:lvlJc w:val="left"/>
      <w:pPr>
        <w:ind w:left="1429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BB4980"/>
    <w:multiLevelType w:val="hybridMultilevel"/>
    <w:tmpl w:val="D3782002"/>
    <w:lvl w:ilvl="0" w:tplc="6A56045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2A1194">
      <w:start w:val="1"/>
      <w:numFmt w:val="bullet"/>
      <w:lvlText w:val="o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48A61C">
      <w:start w:val="1"/>
      <w:numFmt w:val="bullet"/>
      <w:lvlText w:val="▪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46D840">
      <w:start w:val="1"/>
      <w:numFmt w:val="bullet"/>
      <w:lvlText w:val="•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3E4D1A">
      <w:start w:val="1"/>
      <w:numFmt w:val="bullet"/>
      <w:lvlText w:val="o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A40BB0">
      <w:start w:val="1"/>
      <w:numFmt w:val="bullet"/>
      <w:lvlText w:val="▪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9A1B2C">
      <w:start w:val="1"/>
      <w:numFmt w:val="bullet"/>
      <w:lvlText w:val="•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64E786">
      <w:start w:val="1"/>
      <w:numFmt w:val="bullet"/>
      <w:lvlText w:val="o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AA66A4">
      <w:start w:val="1"/>
      <w:numFmt w:val="bullet"/>
      <w:lvlText w:val="▪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DE4409"/>
    <w:multiLevelType w:val="hybridMultilevel"/>
    <w:tmpl w:val="7E9CCB7A"/>
    <w:lvl w:ilvl="0" w:tplc="A2EA9B9E">
      <w:start w:val="1"/>
      <w:numFmt w:val="decimal"/>
      <w:lvlText w:val="%1."/>
      <w:lvlJc w:val="left"/>
      <w:pPr>
        <w:ind w:left="2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94" w:hanging="360"/>
      </w:pPr>
    </w:lvl>
    <w:lvl w:ilvl="2" w:tplc="0419001B" w:tentative="1">
      <w:start w:val="1"/>
      <w:numFmt w:val="lowerRoman"/>
      <w:lvlText w:val="%3."/>
      <w:lvlJc w:val="right"/>
      <w:pPr>
        <w:ind w:left="4314" w:hanging="180"/>
      </w:pPr>
    </w:lvl>
    <w:lvl w:ilvl="3" w:tplc="0419000F" w:tentative="1">
      <w:start w:val="1"/>
      <w:numFmt w:val="decimal"/>
      <w:lvlText w:val="%4."/>
      <w:lvlJc w:val="left"/>
      <w:pPr>
        <w:ind w:left="5034" w:hanging="360"/>
      </w:pPr>
    </w:lvl>
    <w:lvl w:ilvl="4" w:tplc="04190019" w:tentative="1">
      <w:start w:val="1"/>
      <w:numFmt w:val="lowerLetter"/>
      <w:lvlText w:val="%5."/>
      <w:lvlJc w:val="left"/>
      <w:pPr>
        <w:ind w:left="5754" w:hanging="360"/>
      </w:pPr>
    </w:lvl>
    <w:lvl w:ilvl="5" w:tplc="0419001B" w:tentative="1">
      <w:start w:val="1"/>
      <w:numFmt w:val="lowerRoman"/>
      <w:lvlText w:val="%6."/>
      <w:lvlJc w:val="right"/>
      <w:pPr>
        <w:ind w:left="6474" w:hanging="180"/>
      </w:pPr>
    </w:lvl>
    <w:lvl w:ilvl="6" w:tplc="0419000F" w:tentative="1">
      <w:start w:val="1"/>
      <w:numFmt w:val="decimal"/>
      <w:lvlText w:val="%7."/>
      <w:lvlJc w:val="left"/>
      <w:pPr>
        <w:ind w:left="7194" w:hanging="360"/>
      </w:pPr>
    </w:lvl>
    <w:lvl w:ilvl="7" w:tplc="04190019" w:tentative="1">
      <w:start w:val="1"/>
      <w:numFmt w:val="lowerLetter"/>
      <w:lvlText w:val="%8."/>
      <w:lvlJc w:val="left"/>
      <w:pPr>
        <w:ind w:left="7914" w:hanging="360"/>
      </w:pPr>
    </w:lvl>
    <w:lvl w:ilvl="8" w:tplc="0419001B" w:tentative="1">
      <w:start w:val="1"/>
      <w:numFmt w:val="lowerRoman"/>
      <w:lvlText w:val="%9."/>
      <w:lvlJc w:val="right"/>
      <w:pPr>
        <w:ind w:left="8634" w:hanging="180"/>
      </w:pPr>
    </w:lvl>
  </w:abstractNum>
  <w:abstractNum w:abstractNumId="4" w15:restartNumberingAfterBreak="0">
    <w:nsid w:val="13B82B8F"/>
    <w:multiLevelType w:val="hybridMultilevel"/>
    <w:tmpl w:val="AB78A392"/>
    <w:lvl w:ilvl="0" w:tplc="09AAFD36">
      <w:start w:val="1"/>
      <w:numFmt w:val="bullet"/>
      <w:lvlText w:val="⁻"/>
      <w:lvlJc w:val="left"/>
      <w:pPr>
        <w:ind w:left="1498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5" w15:restartNumberingAfterBreak="0">
    <w:nsid w:val="260953C1"/>
    <w:multiLevelType w:val="hybridMultilevel"/>
    <w:tmpl w:val="B71E9F7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4FF54DD"/>
    <w:multiLevelType w:val="hybridMultilevel"/>
    <w:tmpl w:val="B73C1512"/>
    <w:lvl w:ilvl="0" w:tplc="09AAFD36">
      <w:start w:val="1"/>
      <w:numFmt w:val="bullet"/>
      <w:lvlText w:val="⁻"/>
      <w:lvlJc w:val="left"/>
      <w:pPr>
        <w:ind w:left="1146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50534F6"/>
    <w:multiLevelType w:val="hybridMultilevel"/>
    <w:tmpl w:val="C0540E22"/>
    <w:lvl w:ilvl="0" w:tplc="09AAFD36">
      <w:start w:val="1"/>
      <w:numFmt w:val="bullet"/>
      <w:lvlText w:val="⁻"/>
      <w:lvlJc w:val="left"/>
      <w:pPr>
        <w:ind w:left="1429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D44EE8"/>
    <w:multiLevelType w:val="hybridMultilevel"/>
    <w:tmpl w:val="E50447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1B2F77"/>
    <w:multiLevelType w:val="hybridMultilevel"/>
    <w:tmpl w:val="70C25FEE"/>
    <w:lvl w:ilvl="0" w:tplc="09AAFD36">
      <w:start w:val="1"/>
      <w:numFmt w:val="bullet"/>
      <w:lvlText w:val="⁻"/>
      <w:lvlJc w:val="left"/>
      <w:pPr>
        <w:ind w:left="1429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B306627"/>
    <w:multiLevelType w:val="hybridMultilevel"/>
    <w:tmpl w:val="540E12F0"/>
    <w:lvl w:ilvl="0" w:tplc="09AAFD36">
      <w:start w:val="1"/>
      <w:numFmt w:val="bullet"/>
      <w:lvlText w:val="⁻"/>
      <w:lvlJc w:val="left"/>
      <w:pPr>
        <w:ind w:left="1434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443E5336"/>
    <w:multiLevelType w:val="hybridMultilevel"/>
    <w:tmpl w:val="2BD88744"/>
    <w:lvl w:ilvl="0" w:tplc="09AAFD36">
      <w:start w:val="1"/>
      <w:numFmt w:val="bullet"/>
      <w:lvlText w:val="⁻"/>
      <w:lvlJc w:val="left"/>
      <w:pPr>
        <w:ind w:left="360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7E7F34"/>
    <w:multiLevelType w:val="hybridMultilevel"/>
    <w:tmpl w:val="A3441608"/>
    <w:lvl w:ilvl="0" w:tplc="09AAFD36">
      <w:start w:val="1"/>
      <w:numFmt w:val="bullet"/>
      <w:lvlText w:val="⁻"/>
      <w:lvlJc w:val="left"/>
      <w:pPr>
        <w:ind w:left="1146" w:hanging="360"/>
      </w:pPr>
      <w:rPr>
        <w:rFonts w:ascii="Corbel" w:hAnsi="Corbe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C4173F6"/>
    <w:multiLevelType w:val="multilevel"/>
    <w:tmpl w:val="E28A49A6"/>
    <w:lvl w:ilvl="0">
      <w:start w:val="1"/>
      <w:numFmt w:val="decimal"/>
      <w:pStyle w:val="1"/>
      <w:lvlText w:val="%1."/>
      <w:lvlJc w:val="left"/>
      <w:pPr>
        <w:ind w:left="128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347" w:hanging="4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14" w15:restartNumberingAfterBreak="0">
    <w:nsid w:val="691E0001"/>
    <w:multiLevelType w:val="hybridMultilevel"/>
    <w:tmpl w:val="1960C6D2"/>
    <w:lvl w:ilvl="0" w:tplc="B460688C">
      <w:start w:val="1"/>
      <w:numFmt w:val="decimal"/>
      <w:pStyle w:val="a"/>
      <w:lvlText w:val="(4.%1) "/>
      <w:lvlJc w:val="center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A57AC"/>
    <w:multiLevelType w:val="hybridMultilevel"/>
    <w:tmpl w:val="0ED8BC5C"/>
    <w:lvl w:ilvl="0" w:tplc="CB38BE9E">
      <w:start w:val="1"/>
      <w:numFmt w:val="decimal"/>
      <w:lvlText w:val="%1."/>
      <w:lvlJc w:val="left"/>
      <w:pPr>
        <w:ind w:left="345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6" w15:restartNumberingAfterBreak="0">
    <w:nsid w:val="7131412D"/>
    <w:multiLevelType w:val="hybridMultilevel"/>
    <w:tmpl w:val="DEB2EC20"/>
    <w:lvl w:ilvl="0" w:tplc="167880CE">
      <w:start w:val="1"/>
      <w:numFmt w:val="decimal"/>
      <w:pStyle w:val="a0"/>
      <w:lvlText w:val="Рисунок 4.%1"/>
      <w:lvlJc w:val="center"/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320910">
    <w:abstractNumId w:val="14"/>
  </w:num>
  <w:num w:numId="2" w16cid:durableId="46032897">
    <w:abstractNumId w:val="16"/>
  </w:num>
  <w:num w:numId="3" w16cid:durableId="993989709">
    <w:abstractNumId w:val="5"/>
  </w:num>
  <w:num w:numId="4" w16cid:durableId="141116416">
    <w:abstractNumId w:val="0"/>
  </w:num>
  <w:num w:numId="5" w16cid:durableId="253708474">
    <w:abstractNumId w:val="13"/>
  </w:num>
  <w:num w:numId="6" w16cid:durableId="1826161452">
    <w:abstractNumId w:val="1"/>
  </w:num>
  <w:num w:numId="7" w16cid:durableId="1395933419">
    <w:abstractNumId w:val="12"/>
  </w:num>
  <w:num w:numId="8" w16cid:durableId="1914703889">
    <w:abstractNumId w:val="13"/>
    <w:lvlOverride w:ilvl="0">
      <w:startOverride w:val="1"/>
    </w:lvlOverride>
  </w:num>
  <w:num w:numId="9" w16cid:durableId="1948845855">
    <w:abstractNumId w:val="4"/>
  </w:num>
  <w:num w:numId="10" w16cid:durableId="671219765">
    <w:abstractNumId w:val="6"/>
  </w:num>
  <w:num w:numId="11" w16cid:durableId="1292785444">
    <w:abstractNumId w:val="10"/>
  </w:num>
  <w:num w:numId="12" w16cid:durableId="1374382482">
    <w:abstractNumId w:val="3"/>
  </w:num>
  <w:num w:numId="13" w16cid:durableId="875314636">
    <w:abstractNumId w:val="2"/>
  </w:num>
  <w:num w:numId="14" w16cid:durableId="972564559">
    <w:abstractNumId w:val="15"/>
  </w:num>
  <w:num w:numId="15" w16cid:durableId="464661892">
    <w:abstractNumId w:val="8"/>
  </w:num>
  <w:num w:numId="16" w16cid:durableId="210581129">
    <w:abstractNumId w:val="11"/>
  </w:num>
  <w:num w:numId="17" w16cid:durableId="1629553830">
    <w:abstractNumId w:val="9"/>
  </w:num>
  <w:num w:numId="18" w16cid:durableId="1685397880">
    <w:abstractNumId w:val="7"/>
  </w:num>
  <w:num w:numId="19" w16cid:durableId="1143234074">
    <w:abstractNumId w:val="13"/>
  </w:num>
  <w:num w:numId="20" w16cid:durableId="86379068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Владимир Н">
    <w15:presenceInfo w15:providerId="Windows Live" w15:userId="71c57546853f3fa3"/>
  </w15:person>
  <w15:person w15:author="Найденко Владимир Николаевич">
    <w15:presenceInfo w15:providerId="AD" w15:userId="S-1-5-21-1113718286-1753292368-219596579-18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oNotDisplayPageBoundaries/>
  <w:trackRevisions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834"/>
    <w:rsid w:val="00001B8C"/>
    <w:rsid w:val="00007FE8"/>
    <w:rsid w:val="00011F55"/>
    <w:rsid w:val="00014D18"/>
    <w:rsid w:val="00016423"/>
    <w:rsid w:val="00031767"/>
    <w:rsid w:val="00042283"/>
    <w:rsid w:val="00044493"/>
    <w:rsid w:val="000448A4"/>
    <w:rsid w:val="00046C0B"/>
    <w:rsid w:val="0004779F"/>
    <w:rsid w:val="00051ADE"/>
    <w:rsid w:val="00056355"/>
    <w:rsid w:val="00056620"/>
    <w:rsid w:val="00056DA6"/>
    <w:rsid w:val="000603C6"/>
    <w:rsid w:val="00070F24"/>
    <w:rsid w:val="000719A6"/>
    <w:rsid w:val="00074B85"/>
    <w:rsid w:val="00075F4C"/>
    <w:rsid w:val="000774FE"/>
    <w:rsid w:val="00077808"/>
    <w:rsid w:val="00080E80"/>
    <w:rsid w:val="00083E4E"/>
    <w:rsid w:val="000856B0"/>
    <w:rsid w:val="000900F8"/>
    <w:rsid w:val="000936B8"/>
    <w:rsid w:val="000A3FC1"/>
    <w:rsid w:val="000A407D"/>
    <w:rsid w:val="000A40F6"/>
    <w:rsid w:val="000B33C7"/>
    <w:rsid w:val="000B5562"/>
    <w:rsid w:val="000C221C"/>
    <w:rsid w:val="000C590C"/>
    <w:rsid w:val="000C7C8E"/>
    <w:rsid w:val="000D248C"/>
    <w:rsid w:val="000D493C"/>
    <w:rsid w:val="000D5C78"/>
    <w:rsid w:val="000E090E"/>
    <w:rsid w:val="000E4B9C"/>
    <w:rsid w:val="000F11FD"/>
    <w:rsid w:val="001016AA"/>
    <w:rsid w:val="00102BFE"/>
    <w:rsid w:val="00113B65"/>
    <w:rsid w:val="00121064"/>
    <w:rsid w:val="00123D9A"/>
    <w:rsid w:val="001372BB"/>
    <w:rsid w:val="00153258"/>
    <w:rsid w:val="00167878"/>
    <w:rsid w:val="00173D9D"/>
    <w:rsid w:val="00181760"/>
    <w:rsid w:val="00185466"/>
    <w:rsid w:val="0019418D"/>
    <w:rsid w:val="001965EE"/>
    <w:rsid w:val="00196F5E"/>
    <w:rsid w:val="001A03CD"/>
    <w:rsid w:val="001A347C"/>
    <w:rsid w:val="001A4280"/>
    <w:rsid w:val="001B61B0"/>
    <w:rsid w:val="001B6B35"/>
    <w:rsid w:val="001C09F7"/>
    <w:rsid w:val="001C4E61"/>
    <w:rsid w:val="001D0338"/>
    <w:rsid w:val="001D59B2"/>
    <w:rsid w:val="001D5E50"/>
    <w:rsid w:val="001D6994"/>
    <w:rsid w:val="001D7B58"/>
    <w:rsid w:val="001E1745"/>
    <w:rsid w:val="001E39F6"/>
    <w:rsid w:val="001E4C17"/>
    <w:rsid w:val="001E59B6"/>
    <w:rsid w:val="001E5E74"/>
    <w:rsid w:val="001F05BC"/>
    <w:rsid w:val="001F06F4"/>
    <w:rsid w:val="001F0A6B"/>
    <w:rsid w:val="001F1544"/>
    <w:rsid w:val="001F181B"/>
    <w:rsid w:val="001F5ECB"/>
    <w:rsid w:val="00213C10"/>
    <w:rsid w:val="00222FB9"/>
    <w:rsid w:val="00223887"/>
    <w:rsid w:val="00232B45"/>
    <w:rsid w:val="00251319"/>
    <w:rsid w:val="00252A4F"/>
    <w:rsid w:val="00257DC7"/>
    <w:rsid w:val="0026053A"/>
    <w:rsid w:val="00260B8E"/>
    <w:rsid w:val="002635EC"/>
    <w:rsid w:val="0027794C"/>
    <w:rsid w:val="0028002E"/>
    <w:rsid w:val="00283852"/>
    <w:rsid w:val="00283F9D"/>
    <w:rsid w:val="002842E8"/>
    <w:rsid w:val="00287BE6"/>
    <w:rsid w:val="00290B35"/>
    <w:rsid w:val="002959A2"/>
    <w:rsid w:val="00296362"/>
    <w:rsid w:val="002A79EA"/>
    <w:rsid w:val="002B1708"/>
    <w:rsid w:val="002C0A3B"/>
    <w:rsid w:val="002D0B18"/>
    <w:rsid w:val="002D76A9"/>
    <w:rsid w:val="002D78E3"/>
    <w:rsid w:val="002E3577"/>
    <w:rsid w:val="002F0B52"/>
    <w:rsid w:val="002F13DD"/>
    <w:rsid w:val="002F21A3"/>
    <w:rsid w:val="002F51D3"/>
    <w:rsid w:val="003000D9"/>
    <w:rsid w:val="00304F7A"/>
    <w:rsid w:val="003112FE"/>
    <w:rsid w:val="0031324B"/>
    <w:rsid w:val="00317D4C"/>
    <w:rsid w:val="0032525C"/>
    <w:rsid w:val="003517FC"/>
    <w:rsid w:val="00353A85"/>
    <w:rsid w:val="0035664F"/>
    <w:rsid w:val="003569FA"/>
    <w:rsid w:val="00360B73"/>
    <w:rsid w:val="00365850"/>
    <w:rsid w:val="00371C1A"/>
    <w:rsid w:val="00373564"/>
    <w:rsid w:val="00375C8E"/>
    <w:rsid w:val="003816E4"/>
    <w:rsid w:val="00382017"/>
    <w:rsid w:val="00393523"/>
    <w:rsid w:val="003A0A9D"/>
    <w:rsid w:val="003A4BB7"/>
    <w:rsid w:val="003A6318"/>
    <w:rsid w:val="003A7601"/>
    <w:rsid w:val="003B09EC"/>
    <w:rsid w:val="003B6D30"/>
    <w:rsid w:val="003C2634"/>
    <w:rsid w:val="003D6208"/>
    <w:rsid w:val="003D7056"/>
    <w:rsid w:val="003E27D5"/>
    <w:rsid w:val="003E75DB"/>
    <w:rsid w:val="003F672D"/>
    <w:rsid w:val="004016A0"/>
    <w:rsid w:val="004057CC"/>
    <w:rsid w:val="00406D7F"/>
    <w:rsid w:val="00407798"/>
    <w:rsid w:val="004101BB"/>
    <w:rsid w:val="00410DFE"/>
    <w:rsid w:val="00412B17"/>
    <w:rsid w:val="00413251"/>
    <w:rsid w:val="00417FC1"/>
    <w:rsid w:val="0042590E"/>
    <w:rsid w:val="0042634D"/>
    <w:rsid w:val="004272A9"/>
    <w:rsid w:val="0042742D"/>
    <w:rsid w:val="00437962"/>
    <w:rsid w:val="00442AB8"/>
    <w:rsid w:val="00445AAC"/>
    <w:rsid w:val="004461CF"/>
    <w:rsid w:val="004550C4"/>
    <w:rsid w:val="00461063"/>
    <w:rsid w:val="00464939"/>
    <w:rsid w:val="00465BB6"/>
    <w:rsid w:val="00465C15"/>
    <w:rsid w:val="00467536"/>
    <w:rsid w:val="0047260C"/>
    <w:rsid w:val="00475105"/>
    <w:rsid w:val="004823CE"/>
    <w:rsid w:val="00486773"/>
    <w:rsid w:val="00486D2A"/>
    <w:rsid w:val="00487C50"/>
    <w:rsid w:val="00490A42"/>
    <w:rsid w:val="00492011"/>
    <w:rsid w:val="00495BA4"/>
    <w:rsid w:val="004A5608"/>
    <w:rsid w:val="004B4B49"/>
    <w:rsid w:val="004B68DF"/>
    <w:rsid w:val="004C1FC6"/>
    <w:rsid w:val="004C6532"/>
    <w:rsid w:val="004C698F"/>
    <w:rsid w:val="004D5B7B"/>
    <w:rsid w:val="004E00DE"/>
    <w:rsid w:val="004F1BD8"/>
    <w:rsid w:val="004F25E5"/>
    <w:rsid w:val="00504A52"/>
    <w:rsid w:val="00505896"/>
    <w:rsid w:val="00506FDB"/>
    <w:rsid w:val="00512421"/>
    <w:rsid w:val="00516A59"/>
    <w:rsid w:val="005225ED"/>
    <w:rsid w:val="0053408E"/>
    <w:rsid w:val="00555878"/>
    <w:rsid w:val="0056076C"/>
    <w:rsid w:val="005654B7"/>
    <w:rsid w:val="005657C2"/>
    <w:rsid w:val="00570EFA"/>
    <w:rsid w:val="00581440"/>
    <w:rsid w:val="00585080"/>
    <w:rsid w:val="00590186"/>
    <w:rsid w:val="00594472"/>
    <w:rsid w:val="00595471"/>
    <w:rsid w:val="0059782D"/>
    <w:rsid w:val="005A3125"/>
    <w:rsid w:val="005A6864"/>
    <w:rsid w:val="005A6B81"/>
    <w:rsid w:val="005B47F3"/>
    <w:rsid w:val="005B4C1F"/>
    <w:rsid w:val="005B705D"/>
    <w:rsid w:val="005C2655"/>
    <w:rsid w:val="005C6A66"/>
    <w:rsid w:val="005C71D3"/>
    <w:rsid w:val="005D4A97"/>
    <w:rsid w:val="005E07D2"/>
    <w:rsid w:val="005F0936"/>
    <w:rsid w:val="005F10B3"/>
    <w:rsid w:val="005F381B"/>
    <w:rsid w:val="005F4E20"/>
    <w:rsid w:val="00602B06"/>
    <w:rsid w:val="0060575D"/>
    <w:rsid w:val="00607711"/>
    <w:rsid w:val="00607CA9"/>
    <w:rsid w:val="00617E96"/>
    <w:rsid w:val="00617F36"/>
    <w:rsid w:val="00622784"/>
    <w:rsid w:val="00622CB3"/>
    <w:rsid w:val="00625405"/>
    <w:rsid w:val="0063135E"/>
    <w:rsid w:val="00636BB4"/>
    <w:rsid w:val="00641DDA"/>
    <w:rsid w:val="0064302F"/>
    <w:rsid w:val="006447BB"/>
    <w:rsid w:val="00646CDA"/>
    <w:rsid w:val="006472BD"/>
    <w:rsid w:val="00650246"/>
    <w:rsid w:val="00657352"/>
    <w:rsid w:val="006675D7"/>
    <w:rsid w:val="006678A3"/>
    <w:rsid w:val="0067688D"/>
    <w:rsid w:val="0069510B"/>
    <w:rsid w:val="00696DAC"/>
    <w:rsid w:val="006A14C2"/>
    <w:rsid w:val="006A1C7C"/>
    <w:rsid w:val="006B3388"/>
    <w:rsid w:val="006B3930"/>
    <w:rsid w:val="006B3C6B"/>
    <w:rsid w:val="006B6A67"/>
    <w:rsid w:val="006B6E54"/>
    <w:rsid w:val="006C2C1A"/>
    <w:rsid w:val="006C598D"/>
    <w:rsid w:val="006D3A19"/>
    <w:rsid w:val="006D492F"/>
    <w:rsid w:val="006E00DE"/>
    <w:rsid w:val="006E2637"/>
    <w:rsid w:val="006F58BF"/>
    <w:rsid w:val="007010DA"/>
    <w:rsid w:val="00702D2C"/>
    <w:rsid w:val="00705005"/>
    <w:rsid w:val="00707C02"/>
    <w:rsid w:val="00713000"/>
    <w:rsid w:val="00715744"/>
    <w:rsid w:val="00730807"/>
    <w:rsid w:val="007336E2"/>
    <w:rsid w:val="00735A51"/>
    <w:rsid w:val="00737D42"/>
    <w:rsid w:val="00741A27"/>
    <w:rsid w:val="007438D3"/>
    <w:rsid w:val="007439F3"/>
    <w:rsid w:val="00745650"/>
    <w:rsid w:val="007467BF"/>
    <w:rsid w:val="00747740"/>
    <w:rsid w:val="00751C04"/>
    <w:rsid w:val="00757D1B"/>
    <w:rsid w:val="007657F7"/>
    <w:rsid w:val="00765EF3"/>
    <w:rsid w:val="00780CB7"/>
    <w:rsid w:val="0079574D"/>
    <w:rsid w:val="00796584"/>
    <w:rsid w:val="007A3165"/>
    <w:rsid w:val="007A3674"/>
    <w:rsid w:val="007A46EA"/>
    <w:rsid w:val="007A7639"/>
    <w:rsid w:val="007B09A3"/>
    <w:rsid w:val="007B50EC"/>
    <w:rsid w:val="007B601D"/>
    <w:rsid w:val="007B6579"/>
    <w:rsid w:val="007C4875"/>
    <w:rsid w:val="007C5834"/>
    <w:rsid w:val="007D1CB3"/>
    <w:rsid w:val="007D5DDA"/>
    <w:rsid w:val="007E20B7"/>
    <w:rsid w:val="007E25E9"/>
    <w:rsid w:val="007E280E"/>
    <w:rsid w:val="007E2AA7"/>
    <w:rsid w:val="007E4255"/>
    <w:rsid w:val="007E6769"/>
    <w:rsid w:val="008103D5"/>
    <w:rsid w:val="00812032"/>
    <w:rsid w:val="0081591E"/>
    <w:rsid w:val="008162AF"/>
    <w:rsid w:val="0081724E"/>
    <w:rsid w:val="00817480"/>
    <w:rsid w:val="0082085D"/>
    <w:rsid w:val="00821784"/>
    <w:rsid w:val="00822E40"/>
    <w:rsid w:val="008234BD"/>
    <w:rsid w:val="00825C16"/>
    <w:rsid w:val="00834C18"/>
    <w:rsid w:val="00836399"/>
    <w:rsid w:val="00837D09"/>
    <w:rsid w:val="00841707"/>
    <w:rsid w:val="00842EB1"/>
    <w:rsid w:val="00843A50"/>
    <w:rsid w:val="0084473A"/>
    <w:rsid w:val="00851039"/>
    <w:rsid w:val="00853BB0"/>
    <w:rsid w:val="008627D5"/>
    <w:rsid w:val="00886FB7"/>
    <w:rsid w:val="008943CF"/>
    <w:rsid w:val="008A240A"/>
    <w:rsid w:val="008A5A95"/>
    <w:rsid w:val="008A5E9E"/>
    <w:rsid w:val="008B246A"/>
    <w:rsid w:val="008B4AC6"/>
    <w:rsid w:val="008B4AF5"/>
    <w:rsid w:val="008B59C5"/>
    <w:rsid w:val="008B651F"/>
    <w:rsid w:val="008B6D77"/>
    <w:rsid w:val="008C403B"/>
    <w:rsid w:val="008C6A9C"/>
    <w:rsid w:val="008D0D4F"/>
    <w:rsid w:val="008D7B44"/>
    <w:rsid w:val="008E3E7D"/>
    <w:rsid w:val="008E6CAA"/>
    <w:rsid w:val="008F058E"/>
    <w:rsid w:val="008F0AC5"/>
    <w:rsid w:val="008F59B9"/>
    <w:rsid w:val="0090455B"/>
    <w:rsid w:val="009100E7"/>
    <w:rsid w:val="00912715"/>
    <w:rsid w:val="00914501"/>
    <w:rsid w:val="009149EF"/>
    <w:rsid w:val="00915645"/>
    <w:rsid w:val="00915B65"/>
    <w:rsid w:val="00915E51"/>
    <w:rsid w:val="00921891"/>
    <w:rsid w:val="00921A2C"/>
    <w:rsid w:val="009263EB"/>
    <w:rsid w:val="00930863"/>
    <w:rsid w:val="0093488E"/>
    <w:rsid w:val="009363DD"/>
    <w:rsid w:val="00940F1A"/>
    <w:rsid w:val="00944532"/>
    <w:rsid w:val="00945810"/>
    <w:rsid w:val="00946410"/>
    <w:rsid w:val="00950815"/>
    <w:rsid w:val="00951A9F"/>
    <w:rsid w:val="0095451E"/>
    <w:rsid w:val="009571BC"/>
    <w:rsid w:val="00960121"/>
    <w:rsid w:val="00962222"/>
    <w:rsid w:val="009641FD"/>
    <w:rsid w:val="00964F1E"/>
    <w:rsid w:val="009664CC"/>
    <w:rsid w:val="00971053"/>
    <w:rsid w:val="0097251E"/>
    <w:rsid w:val="00984186"/>
    <w:rsid w:val="00991718"/>
    <w:rsid w:val="009922C6"/>
    <w:rsid w:val="00993BB1"/>
    <w:rsid w:val="00996ED3"/>
    <w:rsid w:val="009A03AB"/>
    <w:rsid w:val="009B58A5"/>
    <w:rsid w:val="009C5457"/>
    <w:rsid w:val="009C66AB"/>
    <w:rsid w:val="009E3DBD"/>
    <w:rsid w:val="009F06AD"/>
    <w:rsid w:val="009F491B"/>
    <w:rsid w:val="009F6812"/>
    <w:rsid w:val="00A013C1"/>
    <w:rsid w:val="00A02693"/>
    <w:rsid w:val="00A05050"/>
    <w:rsid w:val="00A06D8A"/>
    <w:rsid w:val="00A079C1"/>
    <w:rsid w:val="00A11127"/>
    <w:rsid w:val="00A11682"/>
    <w:rsid w:val="00A13D20"/>
    <w:rsid w:val="00A14CFC"/>
    <w:rsid w:val="00A200CC"/>
    <w:rsid w:val="00A234C4"/>
    <w:rsid w:val="00A23558"/>
    <w:rsid w:val="00A242B3"/>
    <w:rsid w:val="00A268D6"/>
    <w:rsid w:val="00A35891"/>
    <w:rsid w:val="00A36150"/>
    <w:rsid w:val="00A4109D"/>
    <w:rsid w:val="00A521A2"/>
    <w:rsid w:val="00A5321F"/>
    <w:rsid w:val="00A53474"/>
    <w:rsid w:val="00A543B6"/>
    <w:rsid w:val="00A55EC9"/>
    <w:rsid w:val="00A56660"/>
    <w:rsid w:val="00A56FB3"/>
    <w:rsid w:val="00A570FD"/>
    <w:rsid w:val="00A57558"/>
    <w:rsid w:val="00A60E82"/>
    <w:rsid w:val="00A6454E"/>
    <w:rsid w:val="00A66C3E"/>
    <w:rsid w:val="00A67E2B"/>
    <w:rsid w:val="00A84941"/>
    <w:rsid w:val="00A97FDD"/>
    <w:rsid w:val="00AA648E"/>
    <w:rsid w:val="00AB2BC8"/>
    <w:rsid w:val="00AB2F69"/>
    <w:rsid w:val="00AB462A"/>
    <w:rsid w:val="00AB4DE8"/>
    <w:rsid w:val="00AD35D0"/>
    <w:rsid w:val="00AE0A33"/>
    <w:rsid w:val="00AE5B71"/>
    <w:rsid w:val="00AE754E"/>
    <w:rsid w:val="00AF2C36"/>
    <w:rsid w:val="00AF4892"/>
    <w:rsid w:val="00AF5CA9"/>
    <w:rsid w:val="00B03627"/>
    <w:rsid w:val="00B059C4"/>
    <w:rsid w:val="00B0735C"/>
    <w:rsid w:val="00B074A3"/>
    <w:rsid w:val="00B12EFE"/>
    <w:rsid w:val="00B15E04"/>
    <w:rsid w:val="00B17CFB"/>
    <w:rsid w:val="00B22E11"/>
    <w:rsid w:val="00B23151"/>
    <w:rsid w:val="00B30600"/>
    <w:rsid w:val="00B30C84"/>
    <w:rsid w:val="00B30F52"/>
    <w:rsid w:val="00B3230A"/>
    <w:rsid w:val="00B35B10"/>
    <w:rsid w:val="00B41ED9"/>
    <w:rsid w:val="00B43F7F"/>
    <w:rsid w:val="00B45B64"/>
    <w:rsid w:val="00B46DA9"/>
    <w:rsid w:val="00B53040"/>
    <w:rsid w:val="00B63220"/>
    <w:rsid w:val="00B64EE1"/>
    <w:rsid w:val="00B657DA"/>
    <w:rsid w:val="00B8113B"/>
    <w:rsid w:val="00B87B94"/>
    <w:rsid w:val="00B94B9A"/>
    <w:rsid w:val="00B97A1A"/>
    <w:rsid w:val="00BA350B"/>
    <w:rsid w:val="00BB7CDA"/>
    <w:rsid w:val="00BC0BA4"/>
    <w:rsid w:val="00BC13A9"/>
    <w:rsid w:val="00BC4E4D"/>
    <w:rsid w:val="00BC5037"/>
    <w:rsid w:val="00BC5A42"/>
    <w:rsid w:val="00BD029F"/>
    <w:rsid w:val="00BD2EEC"/>
    <w:rsid w:val="00BD3ABD"/>
    <w:rsid w:val="00BD70EA"/>
    <w:rsid w:val="00BE0158"/>
    <w:rsid w:val="00BE13DF"/>
    <w:rsid w:val="00BF003B"/>
    <w:rsid w:val="00BF3872"/>
    <w:rsid w:val="00C036E3"/>
    <w:rsid w:val="00C1004A"/>
    <w:rsid w:val="00C115E4"/>
    <w:rsid w:val="00C2279E"/>
    <w:rsid w:val="00C23F33"/>
    <w:rsid w:val="00C25D8D"/>
    <w:rsid w:val="00C33A82"/>
    <w:rsid w:val="00C34A09"/>
    <w:rsid w:val="00C409B4"/>
    <w:rsid w:val="00C52B8E"/>
    <w:rsid w:val="00C57713"/>
    <w:rsid w:val="00C67BF6"/>
    <w:rsid w:val="00C67D48"/>
    <w:rsid w:val="00C67DF5"/>
    <w:rsid w:val="00C7080A"/>
    <w:rsid w:val="00C829ED"/>
    <w:rsid w:val="00C84DDD"/>
    <w:rsid w:val="00C934B6"/>
    <w:rsid w:val="00C963B3"/>
    <w:rsid w:val="00C97D76"/>
    <w:rsid w:val="00CC1470"/>
    <w:rsid w:val="00CC50E8"/>
    <w:rsid w:val="00CE7196"/>
    <w:rsid w:val="00CF24B4"/>
    <w:rsid w:val="00CF4346"/>
    <w:rsid w:val="00CF5C30"/>
    <w:rsid w:val="00CF6534"/>
    <w:rsid w:val="00CF7F15"/>
    <w:rsid w:val="00D069D1"/>
    <w:rsid w:val="00D1098C"/>
    <w:rsid w:val="00D11246"/>
    <w:rsid w:val="00D14468"/>
    <w:rsid w:val="00D2060E"/>
    <w:rsid w:val="00D26AAA"/>
    <w:rsid w:val="00D36BF3"/>
    <w:rsid w:val="00D42F41"/>
    <w:rsid w:val="00D446C1"/>
    <w:rsid w:val="00D51442"/>
    <w:rsid w:val="00D56428"/>
    <w:rsid w:val="00D56922"/>
    <w:rsid w:val="00D66B17"/>
    <w:rsid w:val="00D7230B"/>
    <w:rsid w:val="00D74360"/>
    <w:rsid w:val="00D747A7"/>
    <w:rsid w:val="00D747B8"/>
    <w:rsid w:val="00D76388"/>
    <w:rsid w:val="00D768D9"/>
    <w:rsid w:val="00D77A9F"/>
    <w:rsid w:val="00D828A0"/>
    <w:rsid w:val="00D9038B"/>
    <w:rsid w:val="00D92331"/>
    <w:rsid w:val="00D93A20"/>
    <w:rsid w:val="00D94BA4"/>
    <w:rsid w:val="00DA0BBF"/>
    <w:rsid w:val="00DA64FF"/>
    <w:rsid w:val="00DA7A66"/>
    <w:rsid w:val="00DB1C78"/>
    <w:rsid w:val="00DC6B57"/>
    <w:rsid w:val="00DE2623"/>
    <w:rsid w:val="00DE6641"/>
    <w:rsid w:val="00DF2B55"/>
    <w:rsid w:val="00DF34DC"/>
    <w:rsid w:val="00DF62C7"/>
    <w:rsid w:val="00DF7E28"/>
    <w:rsid w:val="00E04029"/>
    <w:rsid w:val="00E2116A"/>
    <w:rsid w:val="00E258D4"/>
    <w:rsid w:val="00E25B00"/>
    <w:rsid w:val="00E327D3"/>
    <w:rsid w:val="00E34300"/>
    <w:rsid w:val="00E37DF0"/>
    <w:rsid w:val="00E43F8B"/>
    <w:rsid w:val="00E458CA"/>
    <w:rsid w:val="00E4610B"/>
    <w:rsid w:val="00E6400D"/>
    <w:rsid w:val="00E75EE3"/>
    <w:rsid w:val="00E83C92"/>
    <w:rsid w:val="00E840FC"/>
    <w:rsid w:val="00E85F1D"/>
    <w:rsid w:val="00E879B1"/>
    <w:rsid w:val="00E90DF8"/>
    <w:rsid w:val="00E91108"/>
    <w:rsid w:val="00E92A3A"/>
    <w:rsid w:val="00E937E5"/>
    <w:rsid w:val="00E97163"/>
    <w:rsid w:val="00EA1E23"/>
    <w:rsid w:val="00EA2AAC"/>
    <w:rsid w:val="00EA4218"/>
    <w:rsid w:val="00EA4BD7"/>
    <w:rsid w:val="00EB23AE"/>
    <w:rsid w:val="00EB5DCA"/>
    <w:rsid w:val="00EC1EB8"/>
    <w:rsid w:val="00EC3DAE"/>
    <w:rsid w:val="00ED3D53"/>
    <w:rsid w:val="00EE0492"/>
    <w:rsid w:val="00EE13DF"/>
    <w:rsid w:val="00EE1DCF"/>
    <w:rsid w:val="00EE26F8"/>
    <w:rsid w:val="00EE6FEA"/>
    <w:rsid w:val="00EF698D"/>
    <w:rsid w:val="00F12028"/>
    <w:rsid w:val="00F13D93"/>
    <w:rsid w:val="00F14784"/>
    <w:rsid w:val="00F14E0F"/>
    <w:rsid w:val="00F157DD"/>
    <w:rsid w:val="00F15EBA"/>
    <w:rsid w:val="00F15F06"/>
    <w:rsid w:val="00F16519"/>
    <w:rsid w:val="00F2757F"/>
    <w:rsid w:val="00F30648"/>
    <w:rsid w:val="00F32E4F"/>
    <w:rsid w:val="00F3380D"/>
    <w:rsid w:val="00F3543C"/>
    <w:rsid w:val="00F542DD"/>
    <w:rsid w:val="00F54F06"/>
    <w:rsid w:val="00F55FCB"/>
    <w:rsid w:val="00F60880"/>
    <w:rsid w:val="00F619EA"/>
    <w:rsid w:val="00F77273"/>
    <w:rsid w:val="00F77B7A"/>
    <w:rsid w:val="00F80FAD"/>
    <w:rsid w:val="00F82F8E"/>
    <w:rsid w:val="00F90F60"/>
    <w:rsid w:val="00F91861"/>
    <w:rsid w:val="00FA1543"/>
    <w:rsid w:val="00FA1C6E"/>
    <w:rsid w:val="00FA207C"/>
    <w:rsid w:val="00FB10A7"/>
    <w:rsid w:val="00FB3968"/>
    <w:rsid w:val="00FC5289"/>
    <w:rsid w:val="00FC6768"/>
    <w:rsid w:val="00FD152F"/>
    <w:rsid w:val="00FE102B"/>
    <w:rsid w:val="00FF136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07E27A"/>
  <w15:docId w15:val="{D6EF5D88-5287-4018-935D-AF92A599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820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0A407D"/>
    <w:pPr>
      <w:numPr>
        <w:numId w:val="19"/>
      </w:numPr>
      <w:suppressAutoHyphens/>
      <w:spacing w:line="360" w:lineRule="auto"/>
      <w:ind w:right="-284"/>
      <w:jc w:val="both"/>
      <w:outlineLvl w:val="0"/>
    </w:pPr>
    <w:rPr>
      <w:b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Формула №"/>
    <w:link w:val="a5"/>
    <w:autoRedefine/>
    <w:qFormat/>
    <w:rsid w:val="001E5E74"/>
    <w:pPr>
      <w:numPr>
        <w:numId w:val="1"/>
      </w:numPr>
      <w:spacing w:after="0" w:line="240" w:lineRule="auto"/>
      <w:ind w:right="-255"/>
      <w:contextualSpacing/>
    </w:pPr>
    <w:rPr>
      <w:rFonts w:ascii="Times New Roman" w:eastAsiaTheme="majorEastAsia" w:hAnsi="Times New Roman" w:cstheme="majorBidi"/>
      <w:snapToGrid w:val="0"/>
      <w:sz w:val="24"/>
      <w:szCs w:val="32"/>
      <w:lang w:eastAsia="ru-RU"/>
    </w:rPr>
  </w:style>
  <w:style w:type="character" w:customStyle="1" w:styleId="a5">
    <w:name w:val="Формула № Знак"/>
    <w:basedOn w:val="a2"/>
    <w:link w:val="a"/>
    <w:rsid w:val="001E5E74"/>
    <w:rPr>
      <w:rFonts w:ascii="Times New Roman" w:eastAsiaTheme="majorEastAsia" w:hAnsi="Times New Roman" w:cstheme="majorBidi"/>
      <w:snapToGrid w:val="0"/>
      <w:sz w:val="24"/>
      <w:szCs w:val="32"/>
      <w:lang w:eastAsia="ru-RU"/>
    </w:rPr>
  </w:style>
  <w:style w:type="paragraph" w:customStyle="1" w:styleId="a0">
    <w:name w:val="Рисунок№"/>
    <w:autoRedefine/>
    <w:qFormat/>
    <w:rsid w:val="001E5E74"/>
    <w:pPr>
      <w:numPr>
        <w:numId w:val="2"/>
      </w:numPr>
      <w:spacing w:after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2"/>
    <w:rsid w:val="007C5834"/>
    <w:rPr>
      <w:sz w:val="16"/>
      <w:szCs w:val="16"/>
    </w:rPr>
  </w:style>
  <w:style w:type="paragraph" w:styleId="a7">
    <w:name w:val="annotation text"/>
    <w:basedOn w:val="a1"/>
    <w:link w:val="a8"/>
    <w:rsid w:val="007C5834"/>
  </w:style>
  <w:style w:type="character" w:customStyle="1" w:styleId="a8">
    <w:name w:val="Текст примечания Знак"/>
    <w:basedOn w:val="a2"/>
    <w:link w:val="a7"/>
    <w:rsid w:val="007C5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696D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2"/>
    <w:link w:val="a9"/>
    <w:uiPriority w:val="99"/>
    <w:semiHidden/>
    <w:rsid w:val="00696DA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1"/>
    <w:uiPriority w:val="34"/>
    <w:qFormat/>
    <w:rsid w:val="0053408E"/>
    <w:pPr>
      <w:ind w:left="720"/>
      <w:contextualSpacing/>
    </w:pPr>
  </w:style>
  <w:style w:type="paragraph" w:styleId="ac">
    <w:name w:val="footnote text"/>
    <w:basedOn w:val="a1"/>
    <w:link w:val="ad"/>
    <w:uiPriority w:val="99"/>
    <w:semiHidden/>
    <w:unhideWhenUsed/>
    <w:rsid w:val="00B30600"/>
  </w:style>
  <w:style w:type="character" w:customStyle="1" w:styleId="ad">
    <w:name w:val="Текст сноски Знак"/>
    <w:basedOn w:val="a2"/>
    <w:link w:val="ac"/>
    <w:uiPriority w:val="99"/>
    <w:semiHidden/>
    <w:rsid w:val="00B306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2"/>
    <w:uiPriority w:val="99"/>
    <w:semiHidden/>
    <w:unhideWhenUsed/>
    <w:rsid w:val="00B30600"/>
    <w:rPr>
      <w:vertAlign w:val="superscript"/>
    </w:rPr>
  </w:style>
  <w:style w:type="paragraph" w:styleId="af">
    <w:name w:val="header"/>
    <w:basedOn w:val="a1"/>
    <w:link w:val="af0"/>
    <w:uiPriority w:val="99"/>
    <w:unhideWhenUsed/>
    <w:rsid w:val="00E327D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uiPriority w:val="99"/>
    <w:rsid w:val="00E327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1"/>
    <w:link w:val="af2"/>
    <w:uiPriority w:val="99"/>
    <w:unhideWhenUsed/>
    <w:rsid w:val="00E327D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2"/>
    <w:link w:val="af1"/>
    <w:uiPriority w:val="99"/>
    <w:rsid w:val="00E327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headertext"/>
    <w:basedOn w:val="a1"/>
    <w:rsid w:val="00A200CC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1"/>
    <w:rsid w:val="00A200CC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annotation subject"/>
    <w:basedOn w:val="a7"/>
    <w:next w:val="a7"/>
    <w:link w:val="af4"/>
    <w:uiPriority w:val="99"/>
    <w:semiHidden/>
    <w:unhideWhenUsed/>
    <w:rsid w:val="00FF1361"/>
    <w:rPr>
      <w:b/>
      <w:bCs/>
    </w:rPr>
  </w:style>
  <w:style w:type="character" w:customStyle="1" w:styleId="af4">
    <w:name w:val="Тема примечания Знак"/>
    <w:basedOn w:val="a8"/>
    <w:link w:val="af3"/>
    <w:uiPriority w:val="99"/>
    <w:semiHidden/>
    <w:rsid w:val="00FF136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FF7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6">
    <w:name w:val="Table Grid"/>
    <w:basedOn w:val="a3"/>
    <w:uiPriority w:val="39"/>
    <w:rsid w:val="00FF7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2"/>
    <w:link w:val="1"/>
    <w:uiPriority w:val="9"/>
    <w:rsid w:val="000A407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customStyle="1" w:styleId="TableGrid">
    <w:name w:val="TableGrid"/>
    <w:rsid w:val="008162A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3"/>
    <w:next w:val="af6"/>
    <w:uiPriority w:val="39"/>
    <w:rsid w:val="008162A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4F1BD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7">
    <w:name w:val="Placeholder Text"/>
    <w:basedOn w:val="a2"/>
    <w:uiPriority w:val="99"/>
    <w:semiHidden/>
    <w:rsid w:val="002D78E3"/>
    <w:rPr>
      <w:color w:val="808080"/>
    </w:rPr>
  </w:style>
  <w:style w:type="paragraph" w:styleId="af8">
    <w:name w:val="TOC Heading"/>
    <w:basedOn w:val="1"/>
    <w:next w:val="a1"/>
    <w:uiPriority w:val="39"/>
    <w:unhideWhenUsed/>
    <w:qFormat/>
    <w:rsid w:val="00836399"/>
    <w:pPr>
      <w:keepNext/>
      <w:keepLines/>
      <w:numPr>
        <w:numId w:val="0"/>
      </w:numPr>
      <w:suppressAutoHyphens w:val="0"/>
      <w:spacing w:before="24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2">
    <w:name w:val="toc 1"/>
    <w:basedOn w:val="a1"/>
    <w:next w:val="a1"/>
    <w:autoRedefine/>
    <w:uiPriority w:val="39"/>
    <w:unhideWhenUsed/>
    <w:rsid w:val="0059782D"/>
    <w:pPr>
      <w:tabs>
        <w:tab w:val="left" w:pos="284"/>
        <w:tab w:val="right" w:leader="dot" w:pos="9345"/>
      </w:tabs>
      <w:spacing w:after="100"/>
      <w:pPrChange w:id="0" w:author="Владимир Н" w:date="2022-10-03T14:52:00Z">
        <w:pPr>
          <w:tabs>
            <w:tab w:val="left" w:pos="284"/>
            <w:tab w:val="right" w:leader="dot" w:pos="9345"/>
          </w:tabs>
          <w:spacing w:after="100"/>
        </w:pPr>
      </w:pPrChange>
    </w:pPr>
    <w:rPr>
      <w:rPrChange w:id="0" w:author="Владимир Н" w:date="2022-10-03T14:52:00Z">
        <w:rPr>
          <w:lang w:val="ru-RU" w:eastAsia="ru-RU" w:bidi="ar-SA"/>
        </w:rPr>
      </w:rPrChange>
    </w:rPr>
  </w:style>
  <w:style w:type="character" w:styleId="af9">
    <w:name w:val="Hyperlink"/>
    <w:basedOn w:val="a2"/>
    <w:uiPriority w:val="99"/>
    <w:unhideWhenUsed/>
    <w:rsid w:val="00836399"/>
    <w:rPr>
      <w:color w:val="0563C1" w:themeColor="hyperlink"/>
      <w:u w:val="single"/>
    </w:rPr>
  </w:style>
  <w:style w:type="character" w:customStyle="1" w:styleId="fontstyle01">
    <w:name w:val="fontstyle01"/>
    <w:basedOn w:val="a2"/>
    <w:rsid w:val="000D5C78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afa">
    <w:name w:val="caption"/>
    <w:basedOn w:val="a1"/>
    <w:next w:val="a1"/>
    <w:uiPriority w:val="35"/>
    <w:unhideWhenUsed/>
    <w:qFormat/>
    <w:rsid w:val="006472BD"/>
    <w:pPr>
      <w:spacing w:after="200"/>
    </w:pPr>
    <w:rPr>
      <w:i/>
      <w:iCs/>
      <w:color w:val="44546A" w:themeColor="text2"/>
      <w:sz w:val="18"/>
      <w:szCs w:val="18"/>
    </w:rPr>
  </w:style>
  <w:style w:type="paragraph" w:styleId="afb">
    <w:name w:val="endnote text"/>
    <w:basedOn w:val="a1"/>
    <w:link w:val="afc"/>
    <w:uiPriority w:val="99"/>
    <w:semiHidden/>
    <w:unhideWhenUsed/>
    <w:rsid w:val="00A05050"/>
  </w:style>
  <w:style w:type="character" w:customStyle="1" w:styleId="afc">
    <w:name w:val="Текст концевой сноски Знак"/>
    <w:basedOn w:val="a2"/>
    <w:link w:val="afb"/>
    <w:uiPriority w:val="99"/>
    <w:semiHidden/>
    <w:rsid w:val="00A050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basedOn w:val="a2"/>
    <w:uiPriority w:val="99"/>
    <w:semiHidden/>
    <w:unhideWhenUsed/>
    <w:rsid w:val="00A05050"/>
    <w:rPr>
      <w:vertAlign w:val="superscript"/>
    </w:rPr>
  </w:style>
  <w:style w:type="paragraph" w:customStyle="1" w:styleId="FORMATTEXT0">
    <w:name w:val=".FORMATTEXT"/>
    <w:uiPriority w:val="99"/>
    <w:rsid w:val="003B6D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diagramColors" Target="diagrams/colors3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AC1EC13-74C1-45D9-B991-11BE7E991692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4DE6EBC3-71DC-4CF5-AEAA-3980FA62D187}">
      <dgm:prSet phldrT="[Текст]">
        <dgm:style>
          <a:lnRef idx="2">
            <a:schemeClr val="accent2">
              <a:shade val="50000"/>
            </a:schemeClr>
          </a:lnRef>
          <a:fillRef idx="1">
            <a:schemeClr val="accent2"/>
          </a:fillRef>
          <a:effectRef idx="0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ru-RU"/>
            <a:t>Провайдер МСИ</a:t>
          </a:r>
        </a:p>
      </dgm:t>
    </dgm:pt>
    <dgm:pt modelId="{215116AA-DA4D-4009-BD44-D9725394A8FC}" type="parTrans" cxnId="{99782B6D-34FC-4A43-966E-73D4EC38D226}">
      <dgm:prSet/>
      <dgm:spPr/>
      <dgm:t>
        <a:bodyPr/>
        <a:lstStyle/>
        <a:p>
          <a:endParaRPr lang="ru-RU"/>
        </a:p>
      </dgm:t>
    </dgm:pt>
    <dgm:pt modelId="{5F9DA475-6F87-4CAD-ACB1-9EBD246D47BE}" type="sibTrans" cxnId="{99782B6D-34FC-4A43-966E-73D4EC38D226}">
      <dgm:prSet/>
      <dgm:spPr/>
      <dgm:t>
        <a:bodyPr/>
        <a:lstStyle/>
        <a:p>
          <a:endParaRPr lang="ru-RU"/>
        </a:p>
      </dgm:t>
    </dgm:pt>
    <dgm:pt modelId="{C26DC3F6-30F8-46FA-9832-A2C397722986}">
      <dgm:prSet phldrT="[Текст]"/>
      <dgm:spPr/>
      <dgm:t>
        <a:bodyPr/>
        <a:lstStyle/>
        <a:p>
          <a:r>
            <a:rPr lang="ru-RU"/>
            <a:t>Участник 1</a:t>
          </a:r>
        </a:p>
      </dgm:t>
    </dgm:pt>
    <dgm:pt modelId="{F0A04C89-4DCE-4150-ACA1-7A06FFE6A944}" type="parTrans" cxnId="{25681BEA-B73E-4534-87D1-D04E45F1E4D4}">
      <dgm:prSet/>
      <dgm:spPr/>
      <dgm:t>
        <a:bodyPr/>
        <a:lstStyle/>
        <a:p>
          <a:endParaRPr lang="ru-RU"/>
        </a:p>
      </dgm:t>
    </dgm:pt>
    <dgm:pt modelId="{F18A9537-F836-44DD-B80A-F873863D43BD}" type="sibTrans" cxnId="{25681BEA-B73E-4534-87D1-D04E45F1E4D4}">
      <dgm:prSet/>
      <dgm:spPr/>
      <dgm:t>
        <a:bodyPr/>
        <a:lstStyle/>
        <a:p>
          <a:endParaRPr lang="ru-RU"/>
        </a:p>
      </dgm:t>
    </dgm:pt>
    <dgm:pt modelId="{80FBAE40-A947-4746-924A-2A24F34628F9}">
      <dgm:prSet phldrT="[Текст]"/>
      <dgm:spPr/>
      <dgm:t>
        <a:bodyPr/>
        <a:lstStyle/>
        <a:p>
          <a:r>
            <a:rPr lang="ru-RU"/>
            <a:t>Участник 2</a:t>
          </a:r>
        </a:p>
      </dgm:t>
    </dgm:pt>
    <dgm:pt modelId="{3455856E-0862-458C-AB1D-69C239524634}" type="parTrans" cxnId="{80B9457F-25AA-4D4B-9307-26C9F66B1AC1}">
      <dgm:prSet/>
      <dgm:spPr/>
      <dgm:t>
        <a:bodyPr/>
        <a:lstStyle/>
        <a:p>
          <a:endParaRPr lang="ru-RU"/>
        </a:p>
      </dgm:t>
    </dgm:pt>
    <dgm:pt modelId="{8F8BF3EB-847D-4743-8FD3-59CA10A61563}" type="sibTrans" cxnId="{80B9457F-25AA-4D4B-9307-26C9F66B1AC1}">
      <dgm:prSet/>
      <dgm:spPr/>
      <dgm:t>
        <a:bodyPr/>
        <a:lstStyle/>
        <a:p>
          <a:endParaRPr lang="ru-RU"/>
        </a:p>
      </dgm:t>
    </dgm:pt>
    <dgm:pt modelId="{E437BCD2-EC87-4453-933F-559EA5B35176}">
      <dgm:prSet phldrT="[Текст]"/>
      <dgm:spPr/>
      <dgm:t>
        <a:bodyPr/>
        <a:lstStyle/>
        <a:p>
          <a:r>
            <a:rPr lang="ru-RU"/>
            <a:t>Участник </a:t>
          </a:r>
          <a:r>
            <a:rPr lang="en-US"/>
            <a:t>N</a:t>
          </a:r>
          <a:endParaRPr lang="ru-RU"/>
        </a:p>
      </dgm:t>
    </dgm:pt>
    <dgm:pt modelId="{846715DF-B139-470D-A19A-52C163215C9F}" type="parTrans" cxnId="{CD322004-7FEB-493E-85A4-173A8AE785E0}">
      <dgm:prSet/>
      <dgm:spPr/>
      <dgm:t>
        <a:bodyPr/>
        <a:lstStyle/>
        <a:p>
          <a:endParaRPr lang="ru-RU"/>
        </a:p>
      </dgm:t>
    </dgm:pt>
    <dgm:pt modelId="{ADDB5826-B797-4BFB-B16D-F6A405603A9F}" type="sibTrans" cxnId="{CD322004-7FEB-493E-85A4-173A8AE785E0}">
      <dgm:prSet/>
      <dgm:spPr/>
      <dgm:t>
        <a:bodyPr/>
        <a:lstStyle/>
        <a:p>
          <a:endParaRPr lang="ru-RU"/>
        </a:p>
      </dgm:t>
    </dgm:pt>
    <dgm:pt modelId="{B38DF18A-CA09-4790-A9C6-61544C6EE9AE}">
      <dgm:prSet phldrT="[Текст]"/>
      <dgm:spPr/>
      <dgm:t>
        <a:bodyPr/>
        <a:lstStyle/>
        <a:p>
          <a:r>
            <a:rPr lang="ru-RU"/>
            <a:t>Участник 3</a:t>
          </a:r>
        </a:p>
      </dgm:t>
    </dgm:pt>
    <dgm:pt modelId="{D21A7BD3-AE1E-4693-8569-761363B6492D}" type="parTrans" cxnId="{2BFEE5BB-9728-48BC-AE1E-56A7363E37FB}">
      <dgm:prSet/>
      <dgm:spPr/>
      <dgm:t>
        <a:bodyPr/>
        <a:lstStyle/>
        <a:p>
          <a:endParaRPr lang="ru-RU"/>
        </a:p>
      </dgm:t>
    </dgm:pt>
    <dgm:pt modelId="{9961A0EA-13EB-4589-BE18-3E2649E9F89B}" type="sibTrans" cxnId="{2BFEE5BB-9728-48BC-AE1E-56A7363E37FB}">
      <dgm:prSet/>
      <dgm:spPr/>
      <dgm:t>
        <a:bodyPr/>
        <a:lstStyle/>
        <a:p>
          <a:endParaRPr lang="ru-RU"/>
        </a:p>
      </dgm:t>
    </dgm:pt>
    <dgm:pt modelId="{79C774C5-EC5D-4D93-AE28-E1C57C90621A}" type="pres">
      <dgm:prSet presAssocID="{5AC1EC13-74C1-45D9-B991-11BE7E991692}" presName="cycle" presStyleCnt="0">
        <dgm:presLayoutVars>
          <dgm:dir/>
          <dgm:resizeHandles val="exact"/>
        </dgm:presLayoutVars>
      </dgm:prSet>
      <dgm:spPr/>
    </dgm:pt>
    <dgm:pt modelId="{DB460D0D-A9C5-4385-8928-A966BD3DFABC}" type="pres">
      <dgm:prSet presAssocID="{4DE6EBC3-71DC-4CF5-AEAA-3980FA62D187}" presName="node" presStyleLbl="node1" presStyleIdx="0" presStyleCnt="5">
        <dgm:presLayoutVars>
          <dgm:bulletEnabled val="1"/>
        </dgm:presLayoutVars>
      </dgm:prSet>
      <dgm:spPr/>
    </dgm:pt>
    <dgm:pt modelId="{102AC338-529E-4F38-A6E1-9AAAD4E1E388}" type="pres">
      <dgm:prSet presAssocID="{5F9DA475-6F87-4CAD-ACB1-9EBD246D47BE}" presName="sibTrans" presStyleLbl="sibTrans2D1" presStyleIdx="0" presStyleCnt="5"/>
      <dgm:spPr/>
    </dgm:pt>
    <dgm:pt modelId="{A00974AB-6808-4FFA-8B59-0EF1320870FE}" type="pres">
      <dgm:prSet presAssocID="{5F9DA475-6F87-4CAD-ACB1-9EBD246D47BE}" presName="connectorText" presStyleLbl="sibTrans2D1" presStyleIdx="0" presStyleCnt="5"/>
      <dgm:spPr/>
    </dgm:pt>
    <dgm:pt modelId="{A8514969-A8BA-4D40-ABF9-4219D26E6384}" type="pres">
      <dgm:prSet presAssocID="{C26DC3F6-30F8-46FA-9832-A2C397722986}" presName="node" presStyleLbl="node1" presStyleIdx="1" presStyleCnt="5">
        <dgm:presLayoutVars>
          <dgm:bulletEnabled val="1"/>
        </dgm:presLayoutVars>
      </dgm:prSet>
      <dgm:spPr/>
    </dgm:pt>
    <dgm:pt modelId="{C4C024C9-9EC6-4570-9D07-D05674D06FC9}" type="pres">
      <dgm:prSet presAssocID="{F18A9537-F836-44DD-B80A-F873863D43BD}" presName="sibTrans" presStyleLbl="sibTrans2D1" presStyleIdx="1" presStyleCnt="5"/>
      <dgm:spPr/>
    </dgm:pt>
    <dgm:pt modelId="{E2BB7C8D-4FAE-4363-925E-CB2FDAE9DCDD}" type="pres">
      <dgm:prSet presAssocID="{F18A9537-F836-44DD-B80A-F873863D43BD}" presName="connectorText" presStyleLbl="sibTrans2D1" presStyleIdx="1" presStyleCnt="5"/>
      <dgm:spPr/>
    </dgm:pt>
    <dgm:pt modelId="{D227D8D5-8FC1-4583-B541-92FB98739D74}" type="pres">
      <dgm:prSet presAssocID="{80FBAE40-A947-4746-924A-2A24F34628F9}" presName="node" presStyleLbl="node1" presStyleIdx="2" presStyleCnt="5">
        <dgm:presLayoutVars>
          <dgm:bulletEnabled val="1"/>
        </dgm:presLayoutVars>
      </dgm:prSet>
      <dgm:spPr/>
    </dgm:pt>
    <dgm:pt modelId="{7489D3AE-49E7-409B-BEDA-375DC4941921}" type="pres">
      <dgm:prSet presAssocID="{8F8BF3EB-847D-4743-8FD3-59CA10A61563}" presName="sibTrans" presStyleLbl="sibTrans2D1" presStyleIdx="2" presStyleCnt="5"/>
      <dgm:spPr/>
    </dgm:pt>
    <dgm:pt modelId="{4549F1E2-967F-4BF4-B9EC-2D47B97B4DC0}" type="pres">
      <dgm:prSet presAssocID="{8F8BF3EB-847D-4743-8FD3-59CA10A61563}" presName="connectorText" presStyleLbl="sibTrans2D1" presStyleIdx="2" presStyleCnt="5"/>
      <dgm:spPr/>
    </dgm:pt>
    <dgm:pt modelId="{FAD58347-C097-40FA-89C6-5BFD9ED196A2}" type="pres">
      <dgm:prSet presAssocID="{B38DF18A-CA09-4790-A9C6-61544C6EE9AE}" presName="node" presStyleLbl="node1" presStyleIdx="3" presStyleCnt="5">
        <dgm:presLayoutVars>
          <dgm:bulletEnabled val="1"/>
        </dgm:presLayoutVars>
      </dgm:prSet>
      <dgm:spPr/>
    </dgm:pt>
    <dgm:pt modelId="{45A9668C-3F47-4F80-A5BD-63BEF0CC120F}" type="pres">
      <dgm:prSet presAssocID="{9961A0EA-13EB-4589-BE18-3E2649E9F89B}" presName="sibTrans" presStyleLbl="sibTrans2D1" presStyleIdx="3" presStyleCnt="5"/>
      <dgm:spPr/>
    </dgm:pt>
    <dgm:pt modelId="{84830C2A-3068-4B3F-8B2F-10C3AD08BD1E}" type="pres">
      <dgm:prSet presAssocID="{9961A0EA-13EB-4589-BE18-3E2649E9F89B}" presName="connectorText" presStyleLbl="sibTrans2D1" presStyleIdx="3" presStyleCnt="5"/>
      <dgm:spPr/>
    </dgm:pt>
    <dgm:pt modelId="{6B6EE41D-105B-42DF-8895-DC541CF6FE07}" type="pres">
      <dgm:prSet presAssocID="{E437BCD2-EC87-4453-933F-559EA5B35176}" presName="node" presStyleLbl="node1" presStyleIdx="4" presStyleCnt="5">
        <dgm:presLayoutVars>
          <dgm:bulletEnabled val="1"/>
        </dgm:presLayoutVars>
      </dgm:prSet>
      <dgm:spPr/>
    </dgm:pt>
    <dgm:pt modelId="{FBE6959C-7E5D-4743-B301-8BE0382F6239}" type="pres">
      <dgm:prSet presAssocID="{ADDB5826-B797-4BFB-B16D-F6A405603A9F}" presName="sibTrans" presStyleLbl="sibTrans2D1" presStyleIdx="4" presStyleCnt="5"/>
      <dgm:spPr/>
    </dgm:pt>
    <dgm:pt modelId="{520EB585-9326-4903-BEEF-B1DEECA03FCF}" type="pres">
      <dgm:prSet presAssocID="{ADDB5826-B797-4BFB-B16D-F6A405603A9F}" presName="connectorText" presStyleLbl="sibTrans2D1" presStyleIdx="4" presStyleCnt="5"/>
      <dgm:spPr/>
    </dgm:pt>
  </dgm:ptLst>
  <dgm:cxnLst>
    <dgm:cxn modelId="{CD322004-7FEB-493E-85A4-173A8AE785E0}" srcId="{5AC1EC13-74C1-45D9-B991-11BE7E991692}" destId="{E437BCD2-EC87-4453-933F-559EA5B35176}" srcOrd="4" destOrd="0" parTransId="{846715DF-B139-470D-A19A-52C163215C9F}" sibTransId="{ADDB5826-B797-4BFB-B16D-F6A405603A9F}"/>
    <dgm:cxn modelId="{9BB5C91F-849F-4D29-A89A-76576D939892}" type="presOf" srcId="{8F8BF3EB-847D-4743-8FD3-59CA10A61563}" destId="{7489D3AE-49E7-409B-BEDA-375DC4941921}" srcOrd="0" destOrd="0" presId="urn:microsoft.com/office/officeart/2005/8/layout/cycle2"/>
    <dgm:cxn modelId="{73CAB327-795E-4D7D-A4CC-7BE548461D17}" type="presOf" srcId="{9961A0EA-13EB-4589-BE18-3E2649E9F89B}" destId="{84830C2A-3068-4B3F-8B2F-10C3AD08BD1E}" srcOrd="1" destOrd="0" presId="urn:microsoft.com/office/officeart/2005/8/layout/cycle2"/>
    <dgm:cxn modelId="{BD342863-C94D-4873-B55D-90AD8D589832}" type="presOf" srcId="{5F9DA475-6F87-4CAD-ACB1-9EBD246D47BE}" destId="{102AC338-529E-4F38-A6E1-9AAAD4E1E388}" srcOrd="0" destOrd="0" presId="urn:microsoft.com/office/officeart/2005/8/layout/cycle2"/>
    <dgm:cxn modelId="{8E95DF6A-10BD-4953-8153-BA29AAEC0A08}" type="presOf" srcId="{F18A9537-F836-44DD-B80A-F873863D43BD}" destId="{E2BB7C8D-4FAE-4363-925E-CB2FDAE9DCDD}" srcOrd="1" destOrd="0" presId="urn:microsoft.com/office/officeart/2005/8/layout/cycle2"/>
    <dgm:cxn modelId="{99782B6D-34FC-4A43-966E-73D4EC38D226}" srcId="{5AC1EC13-74C1-45D9-B991-11BE7E991692}" destId="{4DE6EBC3-71DC-4CF5-AEAA-3980FA62D187}" srcOrd="0" destOrd="0" parTransId="{215116AA-DA4D-4009-BD44-D9725394A8FC}" sibTransId="{5F9DA475-6F87-4CAD-ACB1-9EBD246D47BE}"/>
    <dgm:cxn modelId="{18A45470-E5A6-472F-869F-68FCE42B528C}" type="presOf" srcId="{9961A0EA-13EB-4589-BE18-3E2649E9F89B}" destId="{45A9668C-3F47-4F80-A5BD-63BEF0CC120F}" srcOrd="0" destOrd="0" presId="urn:microsoft.com/office/officeart/2005/8/layout/cycle2"/>
    <dgm:cxn modelId="{03E24873-E516-4E8F-B395-2C671ABCE81B}" type="presOf" srcId="{F18A9537-F836-44DD-B80A-F873863D43BD}" destId="{C4C024C9-9EC6-4570-9D07-D05674D06FC9}" srcOrd="0" destOrd="0" presId="urn:microsoft.com/office/officeart/2005/8/layout/cycle2"/>
    <dgm:cxn modelId="{80B9457F-25AA-4D4B-9307-26C9F66B1AC1}" srcId="{5AC1EC13-74C1-45D9-B991-11BE7E991692}" destId="{80FBAE40-A947-4746-924A-2A24F34628F9}" srcOrd="2" destOrd="0" parTransId="{3455856E-0862-458C-AB1D-69C239524634}" sibTransId="{8F8BF3EB-847D-4743-8FD3-59CA10A61563}"/>
    <dgm:cxn modelId="{24067287-655D-4FCF-B8A8-1C310EC3E618}" type="presOf" srcId="{8F8BF3EB-847D-4743-8FD3-59CA10A61563}" destId="{4549F1E2-967F-4BF4-B9EC-2D47B97B4DC0}" srcOrd="1" destOrd="0" presId="urn:microsoft.com/office/officeart/2005/8/layout/cycle2"/>
    <dgm:cxn modelId="{144E4A8B-20CA-468B-A3EA-AB36725A66BB}" type="presOf" srcId="{ADDB5826-B797-4BFB-B16D-F6A405603A9F}" destId="{FBE6959C-7E5D-4743-B301-8BE0382F6239}" srcOrd="0" destOrd="0" presId="urn:microsoft.com/office/officeart/2005/8/layout/cycle2"/>
    <dgm:cxn modelId="{102D1A96-EA16-4031-BE80-E0D60C7FA630}" type="presOf" srcId="{5F9DA475-6F87-4CAD-ACB1-9EBD246D47BE}" destId="{A00974AB-6808-4FFA-8B59-0EF1320870FE}" srcOrd="1" destOrd="0" presId="urn:microsoft.com/office/officeart/2005/8/layout/cycle2"/>
    <dgm:cxn modelId="{2BFEE5BB-9728-48BC-AE1E-56A7363E37FB}" srcId="{5AC1EC13-74C1-45D9-B991-11BE7E991692}" destId="{B38DF18A-CA09-4790-A9C6-61544C6EE9AE}" srcOrd="3" destOrd="0" parTransId="{D21A7BD3-AE1E-4693-8569-761363B6492D}" sibTransId="{9961A0EA-13EB-4589-BE18-3E2649E9F89B}"/>
    <dgm:cxn modelId="{123C57C7-EC01-451A-BD3B-5C19251E6E14}" type="presOf" srcId="{E437BCD2-EC87-4453-933F-559EA5B35176}" destId="{6B6EE41D-105B-42DF-8895-DC541CF6FE07}" srcOrd="0" destOrd="0" presId="urn:microsoft.com/office/officeart/2005/8/layout/cycle2"/>
    <dgm:cxn modelId="{A765A0D0-E3D5-48EB-A260-003A279F1BD3}" type="presOf" srcId="{ADDB5826-B797-4BFB-B16D-F6A405603A9F}" destId="{520EB585-9326-4903-BEEF-B1DEECA03FCF}" srcOrd="1" destOrd="0" presId="urn:microsoft.com/office/officeart/2005/8/layout/cycle2"/>
    <dgm:cxn modelId="{571046D5-79AB-4812-BF42-0F18F967EAEF}" type="presOf" srcId="{C26DC3F6-30F8-46FA-9832-A2C397722986}" destId="{A8514969-A8BA-4D40-ABF9-4219D26E6384}" srcOrd="0" destOrd="0" presId="urn:microsoft.com/office/officeart/2005/8/layout/cycle2"/>
    <dgm:cxn modelId="{79D09DE2-58C7-4123-9A27-4EF49873E30E}" type="presOf" srcId="{80FBAE40-A947-4746-924A-2A24F34628F9}" destId="{D227D8D5-8FC1-4583-B541-92FB98739D74}" srcOrd="0" destOrd="0" presId="urn:microsoft.com/office/officeart/2005/8/layout/cycle2"/>
    <dgm:cxn modelId="{3F20C7E4-1DB4-42A0-BB45-89840B5B806C}" type="presOf" srcId="{5AC1EC13-74C1-45D9-B991-11BE7E991692}" destId="{79C774C5-EC5D-4D93-AE28-E1C57C90621A}" srcOrd="0" destOrd="0" presId="urn:microsoft.com/office/officeart/2005/8/layout/cycle2"/>
    <dgm:cxn modelId="{25681BEA-B73E-4534-87D1-D04E45F1E4D4}" srcId="{5AC1EC13-74C1-45D9-B991-11BE7E991692}" destId="{C26DC3F6-30F8-46FA-9832-A2C397722986}" srcOrd="1" destOrd="0" parTransId="{F0A04C89-4DCE-4150-ACA1-7A06FFE6A944}" sibTransId="{F18A9537-F836-44DD-B80A-F873863D43BD}"/>
    <dgm:cxn modelId="{DFBBC5F1-B6E6-4FB3-9006-D7D2211494B8}" type="presOf" srcId="{4DE6EBC3-71DC-4CF5-AEAA-3980FA62D187}" destId="{DB460D0D-A9C5-4385-8928-A966BD3DFABC}" srcOrd="0" destOrd="0" presId="urn:microsoft.com/office/officeart/2005/8/layout/cycle2"/>
    <dgm:cxn modelId="{BAFE68F7-4B58-4BC6-BABC-D257A82989AF}" type="presOf" srcId="{B38DF18A-CA09-4790-A9C6-61544C6EE9AE}" destId="{FAD58347-C097-40FA-89C6-5BFD9ED196A2}" srcOrd="0" destOrd="0" presId="urn:microsoft.com/office/officeart/2005/8/layout/cycle2"/>
    <dgm:cxn modelId="{68CC2D86-71FC-4F82-976C-39D7D2FFEC22}" type="presParOf" srcId="{79C774C5-EC5D-4D93-AE28-E1C57C90621A}" destId="{DB460D0D-A9C5-4385-8928-A966BD3DFABC}" srcOrd="0" destOrd="0" presId="urn:microsoft.com/office/officeart/2005/8/layout/cycle2"/>
    <dgm:cxn modelId="{DAF853EA-0967-4B45-BFF1-EBA561BCE2A6}" type="presParOf" srcId="{79C774C5-EC5D-4D93-AE28-E1C57C90621A}" destId="{102AC338-529E-4F38-A6E1-9AAAD4E1E388}" srcOrd="1" destOrd="0" presId="urn:microsoft.com/office/officeart/2005/8/layout/cycle2"/>
    <dgm:cxn modelId="{CA384060-82FD-4217-8E8E-C0B35F195D94}" type="presParOf" srcId="{102AC338-529E-4F38-A6E1-9AAAD4E1E388}" destId="{A00974AB-6808-4FFA-8B59-0EF1320870FE}" srcOrd="0" destOrd="0" presId="urn:microsoft.com/office/officeart/2005/8/layout/cycle2"/>
    <dgm:cxn modelId="{4B472404-C962-4ECB-98D8-CF8C7349FBAF}" type="presParOf" srcId="{79C774C5-EC5D-4D93-AE28-E1C57C90621A}" destId="{A8514969-A8BA-4D40-ABF9-4219D26E6384}" srcOrd="2" destOrd="0" presId="urn:microsoft.com/office/officeart/2005/8/layout/cycle2"/>
    <dgm:cxn modelId="{C615EB60-3E03-4E54-A22F-B24CBF648CD3}" type="presParOf" srcId="{79C774C5-EC5D-4D93-AE28-E1C57C90621A}" destId="{C4C024C9-9EC6-4570-9D07-D05674D06FC9}" srcOrd="3" destOrd="0" presId="urn:microsoft.com/office/officeart/2005/8/layout/cycle2"/>
    <dgm:cxn modelId="{9EE602C3-8EB6-4090-9DF4-A38146B8C91C}" type="presParOf" srcId="{C4C024C9-9EC6-4570-9D07-D05674D06FC9}" destId="{E2BB7C8D-4FAE-4363-925E-CB2FDAE9DCDD}" srcOrd="0" destOrd="0" presId="urn:microsoft.com/office/officeart/2005/8/layout/cycle2"/>
    <dgm:cxn modelId="{2CE4214F-C166-4969-8F93-321BFE0C1646}" type="presParOf" srcId="{79C774C5-EC5D-4D93-AE28-E1C57C90621A}" destId="{D227D8D5-8FC1-4583-B541-92FB98739D74}" srcOrd="4" destOrd="0" presId="urn:microsoft.com/office/officeart/2005/8/layout/cycle2"/>
    <dgm:cxn modelId="{9FFA3E0C-5C40-447F-9E7E-2E4339A17018}" type="presParOf" srcId="{79C774C5-EC5D-4D93-AE28-E1C57C90621A}" destId="{7489D3AE-49E7-409B-BEDA-375DC4941921}" srcOrd="5" destOrd="0" presId="urn:microsoft.com/office/officeart/2005/8/layout/cycle2"/>
    <dgm:cxn modelId="{A773DA88-BD97-457F-9DFB-35CE9A0BC580}" type="presParOf" srcId="{7489D3AE-49E7-409B-BEDA-375DC4941921}" destId="{4549F1E2-967F-4BF4-B9EC-2D47B97B4DC0}" srcOrd="0" destOrd="0" presId="urn:microsoft.com/office/officeart/2005/8/layout/cycle2"/>
    <dgm:cxn modelId="{F042C803-ACF2-4EC3-A139-03C83EF6A604}" type="presParOf" srcId="{79C774C5-EC5D-4D93-AE28-E1C57C90621A}" destId="{FAD58347-C097-40FA-89C6-5BFD9ED196A2}" srcOrd="6" destOrd="0" presId="urn:microsoft.com/office/officeart/2005/8/layout/cycle2"/>
    <dgm:cxn modelId="{4E92F142-C69D-4444-86A0-46E27749B205}" type="presParOf" srcId="{79C774C5-EC5D-4D93-AE28-E1C57C90621A}" destId="{45A9668C-3F47-4F80-A5BD-63BEF0CC120F}" srcOrd="7" destOrd="0" presId="urn:microsoft.com/office/officeart/2005/8/layout/cycle2"/>
    <dgm:cxn modelId="{FD73035E-6472-4861-8ED2-F5A3E69546B2}" type="presParOf" srcId="{45A9668C-3F47-4F80-A5BD-63BEF0CC120F}" destId="{84830C2A-3068-4B3F-8B2F-10C3AD08BD1E}" srcOrd="0" destOrd="0" presId="urn:microsoft.com/office/officeart/2005/8/layout/cycle2"/>
    <dgm:cxn modelId="{6EA0BCCD-15AF-49D7-8622-7EFF51883CBF}" type="presParOf" srcId="{79C774C5-EC5D-4D93-AE28-E1C57C90621A}" destId="{6B6EE41D-105B-42DF-8895-DC541CF6FE07}" srcOrd="8" destOrd="0" presId="urn:microsoft.com/office/officeart/2005/8/layout/cycle2"/>
    <dgm:cxn modelId="{AAD644A6-577A-4E7E-81CF-1852EB3C716A}" type="presParOf" srcId="{79C774C5-EC5D-4D93-AE28-E1C57C90621A}" destId="{FBE6959C-7E5D-4743-B301-8BE0382F6239}" srcOrd="9" destOrd="0" presId="urn:microsoft.com/office/officeart/2005/8/layout/cycle2"/>
    <dgm:cxn modelId="{543B74DB-91B4-46FB-8E16-B57B742782EB}" type="presParOf" srcId="{FBE6959C-7E5D-4743-B301-8BE0382F6239}" destId="{520EB585-9326-4903-BEEF-B1DEECA03FCF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5ABA0CD-6D0E-4DBC-B1CC-CCB9EB477243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4D49158-1159-4318-9572-DDF3FB26F94A}">
      <dgm:prSet phldrT="[Текст]">
        <dgm:style>
          <a:lnRef idx="2">
            <a:schemeClr val="accent2">
              <a:shade val="50000"/>
            </a:schemeClr>
          </a:lnRef>
          <a:fillRef idx="1">
            <a:schemeClr val="accent2"/>
          </a:fillRef>
          <a:effectRef idx="0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pPr algn="ctr"/>
          <a:r>
            <a:rPr lang="ru-RU"/>
            <a:t>Провайдер МСИ</a:t>
          </a:r>
        </a:p>
      </dgm:t>
    </dgm:pt>
    <dgm:pt modelId="{D2D2A8B2-E211-4D5E-A3FF-2CB45499DD56}" type="parTrans" cxnId="{01B26219-5619-4359-ADC6-68572A83766A}">
      <dgm:prSet/>
      <dgm:spPr/>
      <dgm:t>
        <a:bodyPr/>
        <a:lstStyle/>
        <a:p>
          <a:pPr algn="ctr"/>
          <a:endParaRPr lang="ru-RU"/>
        </a:p>
      </dgm:t>
    </dgm:pt>
    <dgm:pt modelId="{4A756928-5392-4013-A38B-C000D66E7F2B}" type="sibTrans" cxnId="{01B26219-5619-4359-ADC6-68572A83766A}">
      <dgm:prSet/>
      <dgm:spPr/>
      <dgm:t>
        <a:bodyPr/>
        <a:lstStyle/>
        <a:p>
          <a:pPr algn="ctr"/>
          <a:endParaRPr lang="ru-RU"/>
        </a:p>
      </dgm:t>
    </dgm:pt>
    <dgm:pt modelId="{B55DC9F4-60BD-4002-B16C-36B0C28D112B}">
      <dgm:prSet phldrT="[Текст]"/>
      <dgm:spPr/>
      <dgm:t>
        <a:bodyPr/>
        <a:lstStyle/>
        <a:p>
          <a:pPr algn="ctr"/>
          <a:r>
            <a:rPr lang="ru-RU"/>
            <a:t>Участник 1</a:t>
          </a:r>
        </a:p>
      </dgm:t>
    </dgm:pt>
    <dgm:pt modelId="{9116BAED-43F5-4265-B89D-A548E88F18FE}" type="parTrans" cxnId="{A0C2BED4-0BE1-4A03-9E3C-B312FD41E89B}">
      <dgm:prSet/>
      <dgm:spPr/>
      <dgm:t>
        <a:bodyPr/>
        <a:lstStyle/>
        <a:p>
          <a:pPr algn="ctr"/>
          <a:endParaRPr lang="ru-RU"/>
        </a:p>
      </dgm:t>
    </dgm:pt>
    <dgm:pt modelId="{7AEB0A5D-2E65-47B9-AAFC-42B328444C6A}" type="sibTrans" cxnId="{A0C2BED4-0BE1-4A03-9E3C-B312FD41E89B}">
      <dgm:prSet/>
      <dgm:spPr/>
      <dgm:t>
        <a:bodyPr/>
        <a:lstStyle/>
        <a:p>
          <a:pPr algn="ctr"/>
          <a:endParaRPr lang="ru-RU"/>
        </a:p>
      </dgm:t>
    </dgm:pt>
    <dgm:pt modelId="{F2BF7276-9839-42E4-A129-6A1D88730B81}">
      <dgm:prSet phldrT="[Текст]"/>
      <dgm:spPr/>
      <dgm:t>
        <a:bodyPr/>
        <a:lstStyle/>
        <a:p>
          <a:pPr algn="ctr"/>
          <a:r>
            <a:rPr lang="ru-RU"/>
            <a:t>Участник 2</a:t>
          </a:r>
        </a:p>
      </dgm:t>
    </dgm:pt>
    <dgm:pt modelId="{CA74FC70-6937-4A5A-866A-DFD09BD3B343}" type="parTrans" cxnId="{88E2CE41-9FA4-43EC-AB70-039F904A5AE5}">
      <dgm:prSet/>
      <dgm:spPr/>
      <dgm:t>
        <a:bodyPr/>
        <a:lstStyle/>
        <a:p>
          <a:pPr algn="ctr"/>
          <a:endParaRPr lang="ru-RU"/>
        </a:p>
      </dgm:t>
    </dgm:pt>
    <dgm:pt modelId="{DA50C420-2EBC-4252-AF5D-470A818524AE}" type="sibTrans" cxnId="{88E2CE41-9FA4-43EC-AB70-039F904A5AE5}">
      <dgm:prSet/>
      <dgm:spPr/>
      <dgm:t>
        <a:bodyPr/>
        <a:lstStyle/>
        <a:p>
          <a:pPr algn="ctr"/>
          <a:endParaRPr lang="ru-RU"/>
        </a:p>
      </dgm:t>
    </dgm:pt>
    <dgm:pt modelId="{CB6087C4-CFD3-4329-8AFF-311E0F07E338}">
      <dgm:prSet phldrT="[Текст]"/>
      <dgm:spPr/>
      <dgm:t>
        <a:bodyPr/>
        <a:lstStyle/>
        <a:p>
          <a:pPr algn="ctr"/>
          <a:r>
            <a:rPr lang="ru-RU"/>
            <a:t>Участник 3</a:t>
          </a:r>
        </a:p>
      </dgm:t>
    </dgm:pt>
    <dgm:pt modelId="{E730B5C2-7963-4C81-88AB-DC0F047E3291}" type="parTrans" cxnId="{ED0CCB67-79E0-4BE2-B3DB-95B6F95182CB}">
      <dgm:prSet/>
      <dgm:spPr/>
      <dgm:t>
        <a:bodyPr/>
        <a:lstStyle/>
        <a:p>
          <a:pPr algn="ctr"/>
          <a:endParaRPr lang="ru-RU"/>
        </a:p>
      </dgm:t>
    </dgm:pt>
    <dgm:pt modelId="{EE7FF848-BB65-4D2C-AEFE-828A40612B96}" type="sibTrans" cxnId="{ED0CCB67-79E0-4BE2-B3DB-95B6F95182CB}">
      <dgm:prSet/>
      <dgm:spPr/>
      <dgm:t>
        <a:bodyPr/>
        <a:lstStyle/>
        <a:p>
          <a:pPr algn="ctr"/>
          <a:endParaRPr lang="ru-RU"/>
        </a:p>
      </dgm:t>
    </dgm:pt>
    <dgm:pt modelId="{75CF144C-ECAA-4FC7-B081-836EF7DFE7EE}">
      <dgm:prSet phldrT="[Текст]"/>
      <dgm:spPr/>
      <dgm:t>
        <a:bodyPr/>
        <a:lstStyle/>
        <a:p>
          <a:pPr algn="ctr"/>
          <a:r>
            <a:rPr lang="ru-RU"/>
            <a:t>Участник </a:t>
          </a:r>
          <a:r>
            <a:rPr lang="en-US"/>
            <a:t>N</a:t>
          </a:r>
          <a:endParaRPr lang="ru-RU"/>
        </a:p>
      </dgm:t>
    </dgm:pt>
    <dgm:pt modelId="{BF2168BC-3801-480E-BA56-D69C859645EE}" type="parTrans" cxnId="{8761795C-4E40-4016-BE9F-1A654005DC7A}">
      <dgm:prSet/>
      <dgm:spPr/>
      <dgm:t>
        <a:bodyPr/>
        <a:lstStyle/>
        <a:p>
          <a:pPr algn="ctr"/>
          <a:endParaRPr lang="ru-RU"/>
        </a:p>
      </dgm:t>
    </dgm:pt>
    <dgm:pt modelId="{D74438FE-E105-41B6-94B3-765C22568267}" type="sibTrans" cxnId="{8761795C-4E40-4016-BE9F-1A654005DC7A}">
      <dgm:prSet/>
      <dgm:spPr/>
      <dgm:t>
        <a:bodyPr/>
        <a:lstStyle/>
        <a:p>
          <a:pPr algn="ctr"/>
          <a:endParaRPr lang="ru-RU"/>
        </a:p>
      </dgm:t>
    </dgm:pt>
    <dgm:pt modelId="{59B97B86-AD89-4D94-BB4F-AC25BC3FDD97}" type="pres">
      <dgm:prSet presAssocID="{D5ABA0CD-6D0E-4DBC-B1CC-CCB9EB477243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0644459F-B014-41C4-904D-6D78861469A1}" type="pres">
      <dgm:prSet presAssocID="{C4D49158-1159-4318-9572-DDF3FB26F94A}" presName="centerShape" presStyleLbl="node0" presStyleIdx="0" presStyleCnt="1"/>
      <dgm:spPr/>
    </dgm:pt>
    <dgm:pt modelId="{C6859F4F-F89E-456E-9F38-19452410851C}" type="pres">
      <dgm:prSet presAssocID="{9116BAED-43F5-4265-B89D-A548E88F18FE}" presName="parTrans" presStyleLbl="sibTrans2D1" presStyleIdx="0" presStyleCnt="4" custAng="16200000"/>
      <dgm:spPr>
        <a:prstGeom prst="upDownArrow">
          <a:avLst/>
        </a:prstGeom>
      </dgm:spPr>
    </dgm:pt>
    <dgm:pt modelId="{26C3973D-8F94-4D0C-B27B-95D2D0AD3557}" type="pres">
      <dgm:prSet presAssocID="{9116BAED-43F5-4265-B89D-A548E88F18FE}" presName="connectorText" presStyleLbl="sibTrans2D1" presStyleIdx="0" presStyleCnt="4"/>
      <dgm:spPr/>
    </dgm:pt>
    <dgm:pt modelId="{BAD3950B-5F73-4252-89D9-B4F1C8BFDC30}" type="pres">
      <dgm:prSet presAssocID="{B55DC9F4-60BD-4002-B16C-36B0C28D112B}" presName="node" presStyleLbl="node1" presStyleIdx="0" presStyleCnt="4">
        <dgm:presLayoutVars>
          <dgm:bulletEnabled val="1"/>
        </dgm:presLayoutVars>
      </dgm:prSet>
      <dgm:spPr/>
    </dgm:pt>
    <dgm:pt modelId="{8F1BABBF-3CF5-4422-98B8-4DA54B20BE4B}" type="pres">
      <dgm:prSet presAssocID="{CA74FC70-6937-4A5A-866A-DFD09BD3B343}" presName="parTrans" presStyleLbl="sibTrans2D1" presStyleIdx="1" presStyleCnt="4" custAng="5400000"/>
      <dgm:spPr>
        <a:prstGeom prst="upDownArrow">
          <a:avLst/>
        </a:prstGeom>
      </dgm:spPr>
    </dgm:pt>
    <dgm:pt modelId="{8C8493A2-EEA7-4386-9A42-3A1A020BB79C}" type="pres">
      <dgm:prSet presAssocID="{CA74FC70-6937-4A5A-866A-DFD09BD3B343}" presName="connectorText" presStyleLbl="sibTrans2D1" presStyleIdx="1" presStyleCnt="4"/>
      <dgm:spPr/>
    </dgm:pt>
    <dgm:pt modelId="{672688AF-F766-42CF-BAB7-CF32A1913103}" type="pres">
      <dgm:prSet presAssocID="{F2BF7276-9839-42E4-A129-6A1D88730B81}" presName="node" presStyleLbl="node1" presStyleIdx="1" presStyleCnt="4">
        <dgm:presLayoutVars>
          <dgm:bulletEnabled val="1"/>
        </dgm:presLayoutVars>
      </dgm:prSet>
      <dgm:spPr/>
    </dgm:pt>
    <dgm:pt modelId="{6E4F0645-9B41-44CB-AC73-AE08CAFF45C6}" type="pres">
      <dgm:prSet presAssocID="{E730B5C2-7963-4C81-88AB-DC0F047E3291}" presName="parTrans" presStyleLbl="sibTrans2D1" presStyleIdx="2" presStyleCnt="4" custAng="16200000"/>
      <dgm:spPr>
        <a:prstGeom prst="upDownArrow">
          <a:avLst/>
        </a:prstGeom>
      </dgm:spPr>
    </dgm:pt>
    <dgm:pt modelId="{D683561D-4CD1-447D-B3FC-065981ECE98D}" type="pres">
      <dgm:prSet presAssocID="{E730B5C2-7963-4C81-88AB-DC0F047E3291}" presName="connectorText" presStyleLbl="sibTrans2D1" presStyleIdx="2" presStyleCnt="4"/>
      <dgm:spPr/>
    </dgm:pt>
    <dgm:pt modelId="{DEBBA5D7-D503-4EC7-BAC2-5E229D6E9BF0}" type="pres">
      <dgm:prSet presAssocID="{CB6087C4-CFD3-4329-8AFF-311E0F07E338}" presName="node" presStyleLbl="node1" presStyleIdx="2" presStyleCnt="4">
        <dgm:presLayoutVars>
          <dgm:bulletEnabled val="1"/>
        </dgm:presLayoutVars>
      </dgm:prSet>
      <dgm:spPr/>
    </dgm:pt>
    <dgm:pt modelId="{461328E1-DEEE-40DD-A6AC-10303A6FAE2B}" type="pres">
      <dgm:prSet presAssocID="{BF2168BC-3801-480E-BA56-D69C859645EE}" presName="parTrans" presStyleLbl="sibTrans2D1" presStyleIdx="3" presStyleCnt="4" custAng="5400000"/>
      <dgm:spPr>
        <a:prstGeom prst="upDownArrow">
          <a:avLst/>
        </a:prstGeom>
      </dgm:spPr>
    </dgm:pt>
    <dgm:pt modelId="{23324254-07AA-4CE2-8923-F03A2A82CB7E}" type="pres">
      <dgm:prSet presAssocID="{BF2168BC-3801-480E-BA56-D69C859645EE}" presName="connectorText" presStyleLbl="sibTrans2D1" presStyleIdx="3" presStyleCnt="4"/>
      <dgm:spPr/>
    </dgm:pt>
    <dgm:pt modelId="{933903D4-2FC9-42FC-AC7B-CD3CACBEBC45}" type="pres">
      <dgm:prSet presAssocID="{75CF144C-ECAA-4FC7-B081-836EF7DFE7EE}" presName="node" presStyleLbl="node1" presStyleIdx="3" presStyleCnt="4">
        <dgm:presLayoutVars>
          <dgm:bulletEnabled val="1"/>
        </dgm:presLayoutVars>
      </dgm:prSet>
      <dgm:spPr/>
    </dgm:pt>
  </dgm:ptLst>
  <dgm:cxnLst>
    <dgm:cxn modelId="{C5B11B02-6B7F-4CEF-A2DC-65934716E300}" type="presOf" srcId="{9116BAED-43F5-4265-B89D-A548E88F18FE}" destId="{26C3973D-8F94-4D0C-B27B-95D2D0AD3557}" srcOrd="1" destOrd="0" presId="urn:microsoft.com/office/officeart/2005/8/layout/radial5"/>
    <dgm:cxn modelId="{5DFA8905-FE0D-458E-812C-C0F3F3B5F550}" type="presOf" srcId="{BF2168BC-3801-480E-BA56-D69C859645EE}" destId="{23324254-07AA-4CE2-8923-F03A2A82CB7E}" srcOrd="1" destOrd="0" presId="urn:microsoft.com/office/officeart/2005/8/layout/radial5"/>
    <dgm:cxn modelId="{ECEA3110-3D20-4806-97AD-C4ED3877C745}" type="presOf" srcId="{F2BF7276-9839-42E4-A129-6A1D88730B81}" destId="{672688AF-F766-42CF-BAB7-CF32A1913103}" srcOrd="0" destOrd="0" presId="urn:microsoft.com/office/officeart/2005/8/layout/radial5"/>
    <dgm:cxn modelId="{01B26219-5619-4359-ADC6-68572A83766A}" srcId="{D5ABA0CD-6D0E-4DBC-B1CC-CCB9EB477243}" destId="{C4D49158-1159-4318-9572-DDF3FB26F94A}" srcOrd="0" destOrd="0" parTransId="{D2D2A8B2-E211-4D5E-A3FF-2CB45499DD56}" sibTransId="{4A756928-5392-4013-A38B-C000D66E7F2B}"/>
    <dgm:cxn modelId="{AE6C1520-8A7E-4CAC-8472-E4E336441638}" type="presOf" srcId="{9116BAED-43F5-4265-B89D-A548E88F18FE}" destId="{C6859F4F-F89E-456E-9F38-19452410851C}" srcOrd="0" destOrd="0" presId="urn:microsoft.com/office/officeart/2005/8/layout/radial5"/>
    <dgm:cxn modelId="{9FDBC83F-6F16-48B7-8139-7DDF9671A098}" type="presOf" srcId="{D5ABA0CD-6D0E-4DBC-B1CC-CCB9EB477243}" destId="{59B97B86-AD89-4D94-BB4F-AC25BC3FDD97}" srcOrd="0" destOrd="0" presId="urn:microsoft.com/office/officeart/2005/8/layout/radial5"/>
    <dgm:cxn modelId="{8761795C-4E40-4016-BE9F-1A654005DC7A}" srcId="{C4D49158-1159-4318-9572-DDF3FB26F94A}" destId="{75CF144C-ECAA-4FC7-B081-836EF7DFE7EE}" srcOrd="3" destOrd="0" parTransId="{BF2168BC-3801-480E-BA56-D69C859645EE}" sibTransId="{D74438FE-E105-41B6-94B3-765C22568267}"/>
    <dgm:cxn modelId="{668F6B61-E587-4FE9-AEC4-0EF1730DFCBB}" type="presOf" srcId="{CA74FC70-6937-4A5A-866A-DFD09BD3B343}" destId="{8F1BABBF-3CF5-4422-98B8-4DA54B20BE4B}" srcOrd="0" destOrd="0" presId="urn:microsoft.com/office/officeart/2005/8/layout/radial5"/>
    <dgm:cxn modelId="{88E2CE41-9FA4-43EC-AB70-039F904A5AE5}" srcId="{C4D49158-1159-4318-9572-DDF3FB26F94A}" destId="{F2BF7276-9839-42E4-A129-6A1D88730B81}" srcOrd="1" destOrd="0" parTransId="{CA74FC70-6937-4A5A-866A-DFD09BD3B343}" sibTransId="{DA50C420-2EBC-4252-AF5D-470A818524AE}"/>
    <dgm:cxn modelId="{24E08246-BDA3-4336-AC2A-93292171D29A}" type="presOf" srcId="{E730B5C2-7963-4C81-88AB-DC0F047E3291}" destId="{6E4F0645-9B41-44CB-AC73-AE08CAFF45C6}" srcOrd="0" destOrd="0" presId="urn:microsoft.com/office/officeart/2005/8/layout/radial5"/>
    <dgm:cxn modelId="{ED0CCB67-79E0-4BE2-B3DB-95B6F95182CB}" srcId="{C4D49158-1159-4318-9572-DDF3FB26F94A}" destId="{CB6087C4-CFD3-4329-8AFF-311E0F07E338}" srcOrd="2" destOrd="0" parTransId="{E730B5C2-7963-4C81-88AB-DC0F047E3291}" sibTransId="{EE7FF848-BB65-4D2C-AEFE-828A40612B96}"/>
    <dgm:cxn modelId="{1565EC74-C37E-498E-98B4-ED54D0906D4C}" type="presOf" srcId="{75CF144C-ECAA-4FC7-B081-836EF7DFE7EE}" destId="{933903D4-2FC9-42FC-AC7B-CD3CACBEBC45}" srcOrd="0" destOrd="0" presId="urn:microsoft.com/office/officeart/2005/8/layout/radial5"/>
    <dgm:cxn modelId="{C939C380-E806-4671-BC87-43ECFBEADB0A}" type="presOf" srcId="{B55DC9F4-60BD-4002-B16C-36B0C28D112B}" destId="{BAD3950B-5F73-4252-89D9-B4F1C8BFDC30}" srcOrd="0" destOrd="0" presId="urn:microsoft.com/office/officeart/2005/8/layout/radial5"/>
    <dgm:cxn modelId="{72B5A091-A279-4079-AE51-13777090BE7B}" type="presOf" srcId="{CA74FC70-6937-4A5A-866A-DFD09BD3B343}" destId="{8C8493A2-EEA7-4386-9A42-3A1A020BB79C}" srcOrd="1" destOrd="0" presId="urn:microsoft.com/office/officeart/2005/8/layout/radial5"/>
    <dgm:cxn modelId="{D402F095-C22D-48B8-8D52-8972E0C4E514}" type="presOf" srcId="{CB6087C4-CFD3-4329-8AFF-311E0F07E338}" destId="{DEBBA5D7-D503-4EC7-BAC2-5E229D6E9BF0}" srcOrd="0" destOrd="0" presId="urn:microsoft.com/office/officeart/2005/8/layout/radial5"/>
    <dgm:cxn modelId="{D9E8BCA6-05F6-461E-90AE-628163F20AFC}" type="presOf" srcId="{BF2168BC-3801-480E-BA56-D69C859645EE}" destId="{461328E1-DEEE-40DD-A6AC-10303A6FAE2B}" srcOrd="0" destOrd="0" presId="urn:microsoft.com/office/officeart/2005/8/layout/radial5"/>
    <dgm:cxn modelId="{A0C2BED4-0BE1-4A03-9E3C-B312FD41E89B}" srcId="{C4D49158-1159-4318-9572-DDF3FB26F94A}" destId="{B55DC9F4-60BD-4002-B16C-36B0C28D112B}" srcOrd="0" destOrd="0" parTransId="{9116BAED-43F5-4265-B89D-A548E88F18FE}" sibTransId="{7AEB0A5D-2E65-47B9-AAFC-42B328444C6A}"/>
    <dgm:cxn modelId="{1B9D41DD-3F67-4C0A-918A-E5DE37C42F0E}" type="presOf" srcId="{E730B5C2-7963-4C81-88AB-DC0F047E3291}" destId="{D683561D-4CD1-447D-B3FC-065981ECE98D}" srcOrd="1" destOrd="0" presId="urn:microsoft.com/office/officeart/2005/8/layout/radial5"/>
    <dgm:cxn modelId="{6AF3D6F2-17E3-4188-8BCF-34A1A42509A7}" type="presOf" srcId="{C4D49158-1159-4318-9572-DDF3FB26F94A}" destId="{0644459F-B014-41C4-904D-6D78861469A1}" srcOrd="0" destOrd="0" presId="urn:microsoft.com/office/officeart/2005/8/layout/radial5"/>
    <dgm:cxn modelId="{73EFD45A-8D66-49B5-B81D-00079544ACBF}" type="presParOf" srcId="{59B97B86-AD89-4D94-BB4F-AC25BC3FDD97}" destId="{0644459F-B014-41C4-904D-6D78861469A1}" srcOrd="0" destOrd="0" presId="urn:microsoft.com/office/officeart/2005/8/layout/radial5"/>
    <dgm:cxn modelId="{C06F005F-7821-4F3B-A446-93A27655F655}" type="presParOf" srcId="{59B97B86-AD89-4D94-BB4F-AC25BC3FDD97}" destId="{C6859F4F-F89E-456E-9F38-19452410851C}" srcOrd="1" destOrd="0" presId="urn:microsoft.com/office/officeart/2005/8/layout/radial5"/>
    <dgm:cxn modelId="{C7DC5FA1-42C2-4CCC-8613-311A2DDF70C5}" type="presParOf" srcId="{C6859F4F-F89E-456E-9F38-19452410851C}" destId="{26C3973D-8F94-4D0C-B27B-95D2D0AD3557}" srcOrd="0" destOrd="0" presId="urn:microsoft.com/office/officeart/2005/8/layout/radial5"/>
    <dgm:cxn modelId="{5156170C-B721-4F78-891A-20AEC9D074DB}" type="presParOf" srcId="{59B97B86-AD89-4D94-BB4F-AC25BC3FDD97}" destId="{BAD3950B-5F73-4252-89D9-B4F1C8BFDC30}" srcOrd="2" destOrd="0" presId="urn:microsoft.com/office/officeart/2005/8/layout/radial5"/>
    <dgm:cxn modelId="{FD7BF0F5-8A2F-457B-8549-CD17F0C1DC4E}" type="presParOf" srcId="{59B97B86-AD89-4D94-BB4F-AC25BC3FDD97}" destId="{8F1BABBF-3CF5-4422-98B8-4DA54B20BE4B}" srcOrd="3" destOrd="0" presId="urn:microsoft.com/office/officeart/2005/8/layout/radial5"/>
    <dgm:cxn modelId="{BDE97B1A-ACB7-4CA9-80D7-AB1618BFACC9}" type="presParOf" srcId="{8F1BABBF-3CF5-4422-98B8-4DA54B20BE4B}" destId="{8C8493A2-EEA7-4386-9A42-3A1A020BB79C}" srcOrd="0" destOrd="0" presId="urn:microsoft.com/office/officeart/2005/8/layout/radial5"/>
    <dgm:cxn modelId="{38390963-7AED-47BF-92D3-B088708CA0B2}" type="presParOf" srcId="{59B97B86-AD89-4D94-BB4F-AC25BC3FDD97}" destId="{672688AF-F766-42CF-BAB7-CF32A1913103}" srcOrd="4" destOrd="0" presId="urn:microsoft.com/office/officeart/2005/8/layout/radial5"/>
    <dgm:cxn modelId="{041B584D-DA58-4500-B941-CEF27AE34367}" type="presParOf" srcId="{59B97B86-AD89-4D94-BB4F-AC25BC3FDD97}" destId="{6E4F0645-9B41-44CB-AC73-AE08CAFF45C6}" srcOrd="5" destOrd="0" presId="urn:microsoft.com/office/officeart/2005/8/layout/radial5"/>
    <dgm:cxn modelId="{85F86DB4-45D6-4826-80AF-C6048B96F2CA}" type="presParOf" srcId="{6E4F0645-9B41-44CB-AC73-AE08CAFF45C6}" destId="{D683561D-4CD1-447D-B3FC-065981ECE98D}" srcOrd="0" destOrd="0" presId="urn:microsoft.com/office/officeart/2005/8/layout/radial5"/>
    <dgm:cxn modelId="{448F26F8-116C-456F-A557-3B94004BFEEC}" type="presParOf" srcId="{59B97B86-AD89-4D94-BB4F-AC25BC3FDD97}" destId="{DEBBA5D7-D503-4EC7-BAC2-5E229D6E9BF0}" srcOrd="6" destOrd="0" presId="urn:microsoft.com/office/officeart/2005/8/layout/radial5"/>
    <dgm:cxn modelId="{CEF88AC9-08D6-495D-91D7-5B1577B8C8C1}" type="presParOf" srcId="{59B97B86-AD89-4D94-BB4F-AC25BC3FDD97}" destId="{461328E1-DEEE-40DD-A6AC-10303A6FAE2B}" srcOrd="7" destOrd="0" presId="urn:microsoft.com/office/officeart/2005/8/layout/radial5"/>
    <dgm:cxn modelId="{92B693E1-0D2C-41D4-8A88-8550F33DF4F0}" type="presParOf" srcId="{461328E1-DEEE-40DD-A6AC-10303A6FAE2B}" destId="{23324254-07AA-4CE2-8923-F03A2A82CB7E}" srcOrd="0" destOrd="0" presId="urn:microsoft.com/office/officeart/2005/8/layout/radial5"/>
    <dgm:cxn modelId="{0CCFD900-6D63-49D6-804D-45ADA11DE0F5}" type="presParOf" srcId="{59B97B86-AD89-4D94-BB4F-AC25BC3FDD97}" destId="{933903D4-2FC9-42FC-AC7B-CD3CACBEBC45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9746206E-6027-4274-AEE4-ECCACCE8FA1D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137630E-CE1E-43F0-BB5F-F91A6F783279}">
      <dgm:prSet phldrT="[Текст]">
        <dgm:style>
          <a:lnRef idx="2">
            <a:schemeClr val="accent2">
              <a:shade val="50000"/>
            </a:schemeClr>
          </a:lnRef>
          <a:fillRef idx="1">
            <a:schemeClr val="accent2"/>
          </a:fillRef>
          <a:effectRef idx="0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ru-RU"/>
            <a:t>Провайдер МСИ</a:t>
          </a:r>
        </a:p>
      </dgm:t>
    </dgm:pt>
    <dgm:pt modelId="{B78DCC76-862A-4981-8641-91929E501BD4}" type="parTrans" cxnId="{63FC60A6-F0B3-40DA-9648-E09992BD3A7B}">
      <dgm:prSet/>
      <dgm:spPr/>
      <dgm:t>
        <a:bodyPr/>
        <a:lstStyle/>
        <a:p>
          <a:endParaRPr lang="ru-RU"/>
        </a:p>
      </dgm:t>
    </dgm:pt>
    <dgm:pt modelId="{5E667975-37DB-411C-8BB1-AF5390678C14}" type="sibTrans" cxnId="{63FC60A6-F0B3-40DA-9648-E09992BD3A7B}">
      <dgm:prSet/>
      <dgm:spPr/>
      <dgm:t>
        <a:bodyPr/>
        <a:lstStyle/>
        <a:p>
          <a:endParaRPr lang="ru-RU"/>
        </a:p>
      </dgm:t>
    </dgm:pt>
    <dgm:pt modelId="{74CB74D1-C135-40BC-8C86-8A1396F8F5E3}">
      <dgm:prSet phldrT="[Текст]"/>
      <dgm:spPr/>
      <dgm:t>
        <a:bodyPr/>
        <a:lstStyle/>
        <a:p>
          <a:r>
            <a:rPr lang="ru-RU"/>
            <a:t>Участник 1</a:t>
          </a:r>
        </a:p>
      </dgm:t>
    </dgm:pt>
    <dgm:pt modelId="{9273EF79-EEA3-4E66-B937-83134D4493B2}" type="parTrans" cxnId="{0BF9939C-D3D2-471F-949A-6DECA6C0180A}">
      <dgm:prSet/>
      <dgm:spPr/>
      <dgm:t>
        <a:bodyPr/>
        <a:lstStyle/>
        <a:p>
          <a:endParaRPr lang="ru-RU"/>
        </a:p>
      </dgm:t>
    </dgm:pt>
    <dgm:pt modelId="{E4A7BC12-E87A-4FC1-9A79-5FD5569B2DAA}" type="sibTrans" cxnId="{0BF9939C-D3D2-471F-949A-6DECA6C0180A}">
      <dgm:prSet/>
      <dgm:spPr/>
      <dgm:t>
        <a:bodyPr/>
        <a:lstStyle/>
        <a:p>
          <a:endParaRPr lang="ru-RU"/>
        </a:p>
      </dgm:t>
    </dgm:pt>
    <dgm:pt modelId="{8A8FF5EE-20E7-4B05-8400-A03636D2B3D4}">
      <dgm:prSet phldrT="[Текст]"/>
      <dgm:spPr/>
      <dgm:t>
        <a:bodyPr/>
        <a:lstStyle/>
        <a:p>
          <a:r>
            <a:rPr lang="ru-RU"/>
            <a:t>Участник 2</a:t>
          </a:r>
        </a:p>
      </dgm:t>
    </dgm:pt>
    <dgm:pt modelId="{72019F3A-CF15-46ED-9003-3AF3BF658F72}" type="parTrans" cxnId="{85777700-A2B6-4185-A674-4D42F563EFF0}">
      <dgm:prSet/>
      <dgm:spPr/>
      <dgm:t>
        <a:bodyPr/>
        <a:lstStyle/>
        <a:p>
          <a:endParaRPr lang="ru-RU"/>
        </a:p>
      </dgm:t>
    </dgm:pt>
    <dgm:pt modelId="{9398CF72-C774-48DB-AA44-E44063CFC5B8}" type="sibTrans" cxnId="{85777700-A2B6-4185-A674-4D42F563EFF0}">
      <dgm:prSet/>
      <dgm:spPr/>
      <dgm:t>
        <a:bodyPr/>
        <a:lstStyle/>
        <a:p>
          <a:endParaRPr lang="ru-RU"/>
        </a:p>
      </dgm:t>
    </dgm:pt>
    <dgm:pt modelId="{791399DF-491C-4061-B3F1-6AB3BC226EF8}">
      <dgm:prSet phldrT="[Текст]"/>
      <dgm:spPr/>
      <dgm:t>
        <a:bodyPr/>
        <a:lstStyle/>
        <a:p>
          <a:r>
            <a:rPr lang="ru-RU"/>
            <a:t>Участник 3</a:t>
          </a:r>
        </a:p>
      </dgm:t>
    </dgm:pt>
    <dgm:pt modelId="{E2C3F0FD-077C-4278-8339-AA9A8ACF85A2}" type="parTrans" cxnId="{12A35514-F207-4B9C-A5D0-AFF546F50E6E}">
      <dgm:prSet/>
      <dgm:spPr/>
      <dgm:t>
        <a:bodyPr/>
        <a:lstStyle/>
        <a:p>
          <a:endParaRPr lang="ru-RU"/>
        </a:p>
      </dgm:t>
    </dgm:pt>
    <dgm:pt modelId="{1733D7D7-7C92-4849-8E1D-9428B779DEB1}" type="sibTrans" cxnId="{12A35514-F207-4B9C-A5D0-AFF546F50E6E}">
      <dgm:prSet/>
      <dgm:spPr/>
      <dgm:t>
        <a:bodyPr/>
        <a:lstStyle/>
        <a:p>
          <a:endParaRPr lang="ru-RU"/>
        </a:p>
      </dgm:t>
    </dgm:pt>
    <dgm:pt modelId="{41279E12-9DAF-4E52-88BC-10C7D98E6667}">
      <dgm:prSet phldrT="[Текст]"/>
      <dgm:spPr/>
      <dgm:t>
        <a:bodyPr/>
        <a:lstStyle/>
        <a:p>
          <a:r>
            <a:rPr lang="ru-RU"/>
            <a:t>Участник </a:t>
          </a:r>
          <a:r>
            <a:rPr lang="en-US"/>
            <a:t>N</a:t>
          </a:r>
          <a:endParaRPr lang="ru-RU"/>
        </a:p>
      </dgm:t>
    </dgm:pt>
    <dgm:pt modelId="{288AF030-4914-4C78-8FB9-2A8DDB708A08}" type="parTrans" cxnId="{7469F5C7-E9DD-400A-9431-A636BEAD287F}">
      <dgm:prSet/>
      <dgm:spPr/>
      <dgm:t>
        <a:bodyPr/>
        <a:lstStyle/>
        <a:p>
          <a:endParaRPr lang="ru-RU"/>
        </a:p>
      </dgm:t>
    </dgm:pt>
    <dgm:pt modelId="{19F936A2-0C27-4CB1-91C1-F0478E8A750E}" type="sibTrans" cxnId="{7469F5C7-E9DD-400A-9431-A636BEAD287F}">
      <dgm:prSet/>
      <dgm:spPr/>
      <dgm:t>
        <a:bodyPr/>
        <a:lstStyle/>
        <a:p>
          <a:endParaRPr lang="ru-RU"/>
        </a:p>
      </dgm:t>
    </dgm:pt>
    <dgm:pt modelId="{725F71DE-DD77-4E82-AD90-CE8A2BBDE332}" type="pres">
      <dgm:prSet presAssocID="{9746206E-6027-4274-AEE4-ECCACCE8FA1D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77E1BB14-E9FA-4C02-8281-62BFE7198F2B}" type="pres">
      <dgm:prSet presAssocID="{C137630E-CE1E-43F0-BB5F-F91A6F783279}" presName="centerShape" presStyleLbl="node0" presStyleIdx="0" presStyleCnt="1"/>
      <dgm:spPr/>
    </dgm:pt>
    <dgm:pt modelId="{AF063479-3592-45CE-8FF7-04F150CD7944}" type="pres">
      <dgm:prSet presAssocID="{9273EF79-EEA3-4E66-B937-83134D4493B2}" presName="parTrans" presStyleLbl="sibTrans2D1" presStyleIdx="0" presStyleCnt="4"/>
      <dgm:spPr/>
    </dgm:pt>
    <dgm:pt modelId="{15CBF578-21B3-4F49-B442-D528FFDEAF4B}" type="pres">
      <dgm:prSet presAssocID="{9273EF79-EEA3-4E66-B937-83134D4493B2}" presName="connectorText" presStyleLbl="sibTrans2D1" presStyleIdx="0" presStyleCnt="4"/>
      <dgm:spPr/>
    </dgm:pt>
    <dgm:pt modelId="{3D4AAAC4-F863-4C61-B1B6-F75459A7F9BF}" type="pres">
      <dgm:prSet presAssocID="{74CB74D1-C135-40BC-8C86-8A1396F8F5E3}" presName="node" presStyleLbl="node1" presStyleIdx="0" presStyleCnt="4">
        <dgm:presLayoutVars>
          <dgm:bulletEnabled val="1"/>
        </dgm:presLayoutVars>
      </dgm:prSet>
      <dgm:spPr/>
    </dgm:pt>
    <dgm:pt modelId="{EC4ECCFD-9EEF-47AC-9205-0A5E071EB865}" type="pres">
      <dgm:prSet presAssocID="{72019F3A-CF15-46ED-9003-3AF3BF658F72}" presName="parTrans" presStyleLbl="sibTrans2D1" presStyleIdx="1" presStyleCnt="4"/>
      <dgm:spPr/>
    </dgm:pt>
    <dgm:pt modelId="{99200C85-D9AF-4C87-94E3-D45134BD3538}" type="pres">
      <dgm:prSet presAssocID="{72019F3A-CF15-46ED-9003-3AF3BF658F72}" presName="connectorText" presStyleLbl="sibTrans2D1" presStyleIdx="1" presStyleCnt="4"/>
      <dgm:spPr/>
    </dgm:pt>
    <dgm:pt modelId="{5C23BA6A-30C6-4562-815F-E9EC53EF3F80}" type="pres">
      <dgm:prSet presAssocID="{8A8FF5EE-20E7-4B05-8400-A03636D2B3D4}" presName="node" presStyleLbl="node1" presStyleIdx="1" presStyleCnt="4">
        <dgm:presLayoutVars>
          <dgm:bulletEnabled val="1"/>
        </dgm:presLayoutVars>
      </dgm:prSet>
      <dgm:spPr/>
    </dgm:pt>
    <dgm:pt modelId="{51A48FCA-D794-4F39-BE5B-AB0F72B622F0}" type="pres">
      <dgm:prSet presAssocID="{E2C3F0FD-077C-4278-8339-AA9A8ACF85A2}" presName="parTrans" presStyleLbl="sibTrans2D1" presStyleIdx="2" presStyleCnt="4"/>
      <dgm:spPr/>
    </dgm:pt>
    <dgm:pt modelId="{39D48A7E-F5D2-4060-8F40-8FB8DEB5BF09}" type="pres">
      <dgm:prSet presAssocID="{E2C3F0FD-077C-4278-8339-AA9A8ACF85A2}" presName="connectorText" presStyleLbl="sibTrans2D1" presStyleIdx="2" presStyleCnt="4"/>
      <dgm:spPr/>
    </dgm:pt>
    <dgm:pt modelId="{556C49FE-DC56-40CB-BA07-3F8C77AF778E}" type="pres">
      <dgm:prSet presAssocID="{791399DF-491C-4061-B3F1-6AB3BC226EF8}" presName="node" presStyleLbl="node1" presStyleIdx="2" presStyleCnt="4">
        <dgm:presLayoutVars>
          <dgm:bulletEnabled val="1"/>
        </dgm:presLayoutVars>
      </dgm:prSet>
      <dgm:spPr/>
    </dgm:pt>
    <dgm:pt modelId="{D3DC5EEA-7F5D-4A31-8E82-6B5ADD9B2ACE}" type="pres">
      <dgm:prSet presAssocID="{288AF030-4914-4C78-8FB9-2A8DDB708A08}" presName="parTrans" presStyleLbl="sibTrans2D1" presStyleIdx="3" presStyleCnt="4"/>
      <dgm:spPr/>
    </dgm:pt>
    <dgm:pt modelId="{0E2ADA2B-3918-4641-824B-1DA3F0513D47}" type="pres">
      <dgm:prSet presAssocID="{288AF030-4914-4C78-8FB9-2A8DDB708A08}" presName="connectorText" presStyleLbl="sibTrans2D1" presStyleIdx="3" presStyleCnt="4"/>
      <dgm:spPr/>
    </dgm:pt>
    <dgm:pt modelId="{2CFFA34C-D537-41FE-B557-B16FE91A86FF}" type="pres">
      <dgm:prSet presAssocID="{41279E12-9DAF-4E52-88BC-10C7D98E6667}" presName="node" presStyleLbl="node1" presStyleIdx="3" presStyleCnt="4">
        <dgm:presLayoutVars>
          <dgm:bulletEnabled val="1"/>
        </dgm:presLayoutVars>
      </dgm:prSet>
      <dgm:spPr/>
    </dgm:pt>
  </dgm:ptLst>
  <dgm:cxnLst>
    <dgm:cxn modelId="{85777700-A2B6-4185-A674-4D42F563EFF0}" srcId="{C137630E-CE1E-43F0-BB5F-F91A6F783279}" destId="{8A8FF5EE-20E7-4B05-8400-A03636D2B3D4}" srcOrd="1" destOrd="0" parTransId="{72019F3A-CF15-46ED-9003-3AF3BF658F72}" sibTransId="{9398CF72-C774-48DB-AA44-E44063CFC5B8}"/>
    <dgm:cxn modelId="{B908AC00-7703-46EE-B18F-254AFF1C2C06}" type="presOf" srcId="{791399DF-491C-4061-B3F1-6AB3BC226EF8}" destId="{556C49FE-DC56-40CB-BA07-3F8C77AF778E}" srcOrd="0" destOrd="0" presId="urn:microsoft.com/office/officeart/2005/8/layout/radial5"/>
    <dgm:cxn modelId="{12A35514-F207-4B9C-A5D0-AFF546F50E6E}" srcId="{C137630E-CE1E-43F0-BB5F-F91A6F783279}" destId="{791399DF-491C-4061-B3F1-6AB3BC226EF8}" srcOrd="2" destOrd="0" parTransId="{E2C3F0FD-077C-4278-8339-AA9A8ACF85A2}" sibTransId="{1733D7D7-7C92-4849-8E1D-9428B779DEB1}"/>
    <dgm:cxn modelId="{4C082D25-5931-4A39-8095-FABB08300D75}" type="presOf" srcId="{E2C3F0FD-077C-4278-8339-AA9A8ACF85A2}" destId="{51A48FCA-D794-4F39-BE5B-AB0F72B622F0}" srcOrd="0" destOrd="0" presId="urn:microsoft.com/office/officeart/2005/8/layout/radial5"/>
    <dgm:cxn modelId="{B54E8525-8BAC-4C9C-9BB2-C9655F881F68}" type="presOf" srcId="{9746206E-6027-4274-AEE4-ECCACCE8FA1D}" destId="{725F71DE-DD77-4E82-AD90-CE8A2BBDE332}" srcOrd="0" destOrd="0" presId="urn:microsoft.com/office/officeart/2005/8/layout/radial5"/>
    <dgm:cxn modelId="{3D088E2F-17E1-4947-9D65-0F0B259DD8B7}" type="presOf" srcId="{288AF030-4914-4C78-8FB9-2A8DDB708A08}" destId="{D3DC5EEA-7F5D-4A31-8E82-6B5ADD9B2ACE}" srcOrd="0" destOrd="0" presId="urn:microsoft.com/office/officeart/2005/8/layout/radial5"/>
    <dgm:cxn modelId="{BFC83F32-7230-4F74-94F9-DAC759756B37}" type="presOf" srcId="{9273EF79-EEA3-4E66-B937-83134D4493B2}" destId="{AF063479-3592-45CE-8FF7-04F150CD7944}" srcOrd="0" destOrd="0" presId="urn:microsoft.com/office/officeart/2005/8/layout/radial5"/>
    <dgm:cxn modelId="{3796503A-A3D1-4AD0-9604-9C95181B7A07}" type="presOf" srcId="{288AF030-4914-4C78-8FB9-2A8DDB708A08}" destId="{0E2ADA2B-3918-4641-824B-1DA3F0513D47}" srcOrd="1" destOrd="0" presId="urn:microsoft.com/office/officeart/2005/8/layout/radial5"/>
    <dgm:cxn modelId="{E4CDCB3B-BFD9-460E-B76B-BBFC61042BD6}" type="presOf" srcId="{C137630E-CE1E-43F0-BB5F-F91A6F783279}" destId="{77E1BB14-E9FA-4C02-8281-62BFE7198F2B}" srcOrd="0" destOrd="0" presId="urn:microsoft.com/office/officeart/2005/8/layout/radial5"/>
    <dgm:cxn modelId="{3EE24645-93A6-4823-969E-381CC94C0030}" type="presOf" srcId="{41279E12-9DAF-4E52-88BC-10C7D98E6667}" destId="{2CFFA34C-D537-41FE-B557-B16FE91A86FF}" srcOrd="0" destOrd="0" presId="urn:microsoft.com/office/officeart/2005/8/layout/radial5"/>
    <dgm:cxn modelId="{A6583484-1F32-4C38-867B-4038F5371181}" type="presOf" srcId="{72019F3A-CF15-46ED-9003-3AF3BF658F72}" destId="{EC4ECCFD-9EEF-47AC-9205-0A5E071EB865}" srcOrd="0" destOrd="0" presId="urn:microsoft.com/office/officeart/2005/8/layout/radial5"/>
    <dgm:cxn modelId="{47308590-3050-4DD3-851E-7B7C4F97B657}" type="presOf" srcId="{8A8FF5EE-20E7-4B05-8400-A03636D2B3D4}" destId="{5C23BA6A-30C6-4562-815F-E9EC53EF3F80}" srcOrd="0" destOrd="0" presId="urn:microsoft.com/office/officeart/2005/8/layout/radial5"/>
    <dgm:cxn modelId="{7B6BC794-F1A0-4CB0-98DD-3D9C8CDF0685}" type="presOf" srcId="{E2C3F0FD-077C-4278-8339-AA9A8ACF85A2}" destId="{39D48A7E-F5D2-4060-8F40-8FB8DEB5BF09}" srcOrd="1" destOrd="0" presId="urn:microsoft.com/office/officeart/2005/8/layout/radial5"/>
    <dgm:cxn modelId="{0BF9939C-D3D2-471F-949A-6DECA6C0180A}" srcId="{C137630E-CE1E-43F0-BB5F-F91A6F783279}" destId="{74CB74D1-C135-40BC-8C86-8A1396F8F5E3}" srcOrd="0" destOrd="0" parTransId="{9273EF79-EEA3-4E66-B937-83134D4493B2}" sibTransId="{E4A7BC12-E87A-4FC1-9A79-5FD5569B2DAA}"/>
    <dgm:cxn modelId="{6BD0F3A3-715A-420A-A77E-8A25FF5E0D03}" type="presOf" srcId="{72019F3A-CF15-46ED-9003-3AF3BF658F72}" destId="{99200C85-D9AF-4C87-94E3-D45134BD3538}" srcOrd="1" destOrd="0" presId="urn:microsoft.com/office/officeart/2005/8/layout/radial5"/>
    <dgm:cxn modelId="{F620B3A5-00D6-4897-9A9D-BB62F04C5665}" type="presOf" srcId="{74CB74D1-C135-40BC-8C86-8A1396F8F5E3}" destId="{3D4AAAC4-F863-4C61-B1B6-F75459A7F9BF}" srcOrd="0" destOrd="0" presId="urn:microsoft.com/office/officeart/2005/8/layout/radial5"/>
    <dgm:cxn modelId="{63FC60A6-F0B3-40DA-9648-E09992BD3A7B}" srcId="{9746206E-6027-4274-AEE4-ECCACCE8FA1D}" destId="{C137630E-CE1E-43F0-BB5F-F91A6F783279}" srcOrd="0" destOrd="0" parTransId="{B78DCC76-862A-4981-8641-91929E501BD4}" sibTransId="{5E667975-37DB-411C-8BB1-AF5390678C14}"/>
    <dgm:cxn modelId="{7469F5C7-E9DD-400A-9431-A636BEAD287F}" srcId="{C137630E-CE1E-43F0-BB5F-F91A6F783279}" destId="{41279E12-9DAF-4E52-88BC-10C7D98E6667}" srcOrd="3" destOrd="0" parTransId="{288AF030-4914-4C78-8FB9-2A8DDB708A08}" sibTransId="{19F936A2-0C27-4CB1-91C1-F0478E8A750E}"/>
    <dgm:cxn modelId="{06958BC9-1E73-49A4-9637-A3EF25E587F7}" type="presOf" srcId="{9273EF79-EEA3-4E66-B937-83134D4493B2}" destId="{15CBF578-21B3-4F49-B442-D528FFDEAF4B}" srcOrd="1" destOrd="0" presId="urn:microsoft.com/office/officeart/2005/8/layout/radial5"/>
    <dgm:cxn modelId="{F8F9F69E-AF66-455C-AC1F-733D098D3E85}" type="presParOf" srcId="{725F71DE-DD77-4E82-AD90-CE8A2BBDE332}" destId="{77E1BB14-E9FA-4C02-8281-62BFE7198F2B}" srcOrd="0" destOrd="0" presId="urn:microsoft.com/office/officeart/2005/8/layout/radial5"/>
    <dgm:cxn modelId="{49383A86-A1B9-4FAB-BF6D-4ABA4D0D9127}" type="presParOf" srcId="{725F71DE-DD77-4E82-AD90-CE8A2BBDE332}" destId="{AF063479-3592-45CE-8FF7-04F150CD7944}" srcOrd="1" destOrd="0" presId="urn:microsoft.com/office/officeart/2005/8/layout/radial5"/>
    <dgm:cxn modelId="{07BA88D0-8975-418E-8BA4-1163FCF1CABA}" type="presParOf" srcId="{AF063479-3592-45CE-8FF7-04F150CD7944}" destId="{15CBF578-21B3-4F49-B442-D528FFDEAF4B}" srcOrd="0" destOrd="0" presId="urn:microsoft.com/office/officeart/2005/8/layout/radial5"/>
    <dgm:cxn modelId="{747D9E8A-3159-4C67-BF06-464FE18BADB4}" type="presParOf" srcId="{725F71DE-DD77-4E82-AD90-CE8A2BBDE332}" destId="{3D4AAAC4-F863-4C61-B1B6-F75459A7F9BF}" srcOrd="2" destOrd="0" presId="urn:microsoft.com/office/officeart/2005/8/layout/radial5"/>
    <dgm:cxn modelId="{98498732-F366-42E8-AE50-43CEA7249DBC}" type="presParOf" srcId="{725F71DE-DD77-4E82-AD90-CE8A2BBDE332}" destId="{EC4ECCFD-9EEF-47AC-9205-0A5E071EB865}" srcOrd="3" destOrd="0" presId="urn:microsoft.com/office/officeart/2005/8/layout/radial5"/>
    <dgm:cxn modelId="{DF8B34DC-BA2A-493E-8DB4-985262C3DF0E}" type="presParOf" srcId="{EC4ECCFD-9EEF-47AC-9205-0A5E071EB865}" destId="{99200C85-D9AF-4C87-94E3-D45134BD3538}" srcOrd="0" destOrd="0" presId="urn:microsoft.com/office/officeart/2005/8/layout/radial5"/>
    <dgm:cxn modelId="{55812829-5BCF-4401-A3B2-188F1D9B0BAF}" type="presParOf" srcId="{725F71DE-DD77-4E82-AD90-CE8A2BBDE332}" destId="{5C23BA6A-30C6-4562-815F-E9EC53EF3F80}" srcOrd="4" destOrd="0" presId="urn:microsoft.com/office/officeart/2005/8/layout/radial5"/>
    <dgm:cxn modelId="{F40CEF0D-6E80-4C74-9C74-4638C5F99FD5}" type="presParOf" srcId="{725F71DE-DD77-4E82-AD90-CE8A2BBDE332}" destId="{51A48FCA-D794-4F39-BE5B-AB0F72B622F0}" srcOrd="5" destOrd="0" presId="urn:microsoft.com/office/officeart/2005/8/layout/radial5"/>
    <dgm:cxn modelId="{73A11438-E9D6-4EAC-8B0A-00D1E2F3E4DA}" type="presParOf" srcId="{51A48FCA-D794-4F39-BE5B-AB0F72B622F0}" destId="{39D48A7E-F5D2-4060-8F40-8FB8DEB5BF09}" srcOrd="0" destOrd="0" presId="urn:microsoft.com/office/officeart/2005/8/layout/radial5"/>
    <dgm:cxn modelId="{EC25272D-CE6E-492B-8419-F2212AC219A4}" type="presParOf" srcId="{725F71DE-DD77-4E82-AD90-CE8A2BBDE332}" destId="{556C49FE-DC56-40CB-BA07-3F8C77AF778E}" srcOrd="6" destOrd="0" presId="urn:microsoft.com/office/officeart/2005/8/layout/radial5"/>
    <dgm:cxn modelId="{D53CB9AF-FD12-44CD-9CAC-6DAD0AAE5A0C}" type="presParOf" srcId="{725F71DE-DD77-4E82-AD90-CE8A2BBDE332}" destId="{D3DC5EEA-7F5D-4A31-8E82-6B5ADD9B2ACE}" srcOrd="7" destOrd="0" presId="urn:microsoft.com/office/officeart/2005/8/layout/radial5"/>
    <dgm:cxn modelId="{53286E54-98D9-4414-B8DD-7136027E896E}" type="presParOf" srcId="{D3DC5EEA-7F5D-4A31-8E82-6B5ADD9B2ACE}" destId="{0E2ADA2B-3918-4641-824B-1DA3F0513D47}" srcOrd="0" destOrd="0" presId="urn:microsoft.com/office/officeart/2005/8/layout/radial5"/>
    <dgm:cxn modelId="{896A40B5-5081-4603-8605-A763D5E0CBD3}" type="presParOf" srcId="{725F71DE-DD77-4E82-AD90-CE8A2BBDE332}" destId="{2CFFA34C-D537-41FE-B557-B16FE91A86FF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B460D0D-A9C5-4385-8928-A966BD3DFABC}">
      <dsp:nvSpPr>
        <dsp:cNvPr id="0" name=""/>
        <dsp:cNvSpPr/>
      </dsp:nvSpPr>
      <dsp:spPr>
        <a:xfrm>
          <a:off x="1877732" y="590"/>
          <a:ext cx="790157" cy="790157"/>
        </a:xfrm>
        <a:prstGeom prst="ellipse">
          <a:avLst/>
        </a:prstGeom>
        <a:solidFill>
          <a:schemeClr val="accent2"/>
        </a:solidFill>
        <a:ln w="12700" cap="flat" cmpd="sng" algn="ctr">
          <a:solidFill>
            <a:schemeClr val="accent2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Провайдер МСИ</a:t>
          </a:r>
        </a:p>
      </dsp:txBody>
      <dsp:txXfrm>
        <a:off x="1993448" y="116306"/>
        <a:ext cx="558725" cy="558725"/>
      </dsp:txXfrm>
    </dsp:sp>
    <dsp:sp modelId="{102AC338-529E-4F38-A6E1-9AAAD4E1E388}">
      <dsp:nvSpPr>
        <dsp:cNvPr id="0" name=""/>
        <dsp:cNvSpPr/>
      </dsp:nvSpPr>
      <dsp:spPr>
        <a:xfrm rot="2160000">
          <a:off x="2643106" y="607956"/>
          <a:ext cx="210836" cy="2666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>
        <a:off x="2649146" y="642703"/>
        <a:ext cx="147585" cy="160006"/>
      </dsp:txXfrm>
    </dsp:sp>
    <dsp:sp modelId="{A8514969-A8BA-4D40-ABF9-4219D26E6384}">
      <dsp:nvSpPr>
        <dsp:cNvPr id="0" name=""/>
        <dsp:cNvSpPr/>
      </dsp:nvSpPr>
      <dsp:spPr>
        <a:xfrm>
          <a:off x="2838813" y="698856"/>
          <a:ext cx="790157" cy="7901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Участник 1</a:t>
          </a:r>
        </a:p>
      </dsp:txBody>
      <dsp:txXfrm>
        <a:off x="2954529" y="814572"/>
        <a:ext cx="558725" cy="558725"/>
      </dsp:txXfrm>
    </dsp:sp>
    <dsp:sp modelId="{C4C024C9-9EC6-4570-9D07-D05674D06FC9}">
      <dsp:nvSpPr>
        <dsp:cNvPr id="0" name=""/>
        <dsp:cNvSpPr/>
      </dsp:nvSpPr>
      <dsp:spPr>
        <a:xfrm rot="6480000">
          <a:off x="2946767" y="1519830"/>
          <a:ext cx="210836" cy="2666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 rot="10800000">
        <a:off x="2988165" y="1543088"/>
        <a:ext cx="147585" cy="160006"/>
      </dsp:txXfrm>
    </dsp:sp>
    <dsp:sp modelId="{D227D8D5-8FC1-4583-B541-92FB98739D74}">
      <dsp:nvSpPr>
        <dsp:cNvPr id="0" name=""/>
        <dsp:cNvSpPr/>
      </dsp:nvSpPr>
      <dsp:spPr>
        <a:xfrm>
          <a:off x="2471713" y="1828675"/>
          <a:ext cx="790157" cy="7901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Участник 2</a:t>
          </a:r>
        </a:p>
      </dsp:txBody>
      <dsp:txXfrm>
        <a:off x="2587429" y="1944391"/>
        <a:ext cx="558725" cy="558725"/>
      </dsp:txXfrm>
    </dsp:sp>
    <dsp:sp modelId="{7489D3AE-49E7-409B-BEDA-375DC4941921}">
      <dsp:nvSpPr>
        <dsp:cNvPr id="0" name=""/>
        <dsp:cNvSpPr/>
      </dsp:nvSpPr>
      <dsp:spPr>
        <a:xfrm rot="10800000">
          <a:off x="2173360" y="2090414"/>
          <a:ext cx="210836" cy="2666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 rot="10800000">
        <a:off x="2236611" y="2143750"/>
        <a:ext cx="147585" cy="160006"/>
      </dsp:txXfrm>
    </dsp:sp>
    <dsp:sp modelId="{FAD58347-C097-40FA-89C6-5BFD9ED196A2}">
      <dsp:nvSpPr>
        <dsp:cNvPr id="0" name=""/>
        <dsp:cNvSpPr/>
      </dsp:nvSpPr>
      <dsp:spPr>
        <a:xfrm>
          <a:off x="1283752" y="1828675"/>
          <a:ext cx="790157" cy="7901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Участник 3</a:t>
          </a:r>
        </a:p>
      </dsp:txBody>
      <dsp:txXfrm>
        <a:off x="1399468" y="1944391"/>
        <a:ext cx="558725" cy="558725"/>
      </dsp:txXfrm>
    </dsp:sp>
    <dsp:sp modelId="{45A9668C-3F47-4F80-A5BD-63BEF0CC120F}">
      <dsp:nvSpPr>
        <dsp:cNvPr id="0" name=""/>
        <dsp:cNvSpPr/>
      </dsp:nvSpPr>
      <dsp:spPr>
        <a:xfrm rot="15120000">
          <a:off x="1391706" y="1531180"/>
          <a:ext cx="210836" cy="2666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 rot="10800000">
        <a:off x="1433104" y="1614594"/>
        <a:ext cx="147585" cy="160006"/>
      </dsp:txXfrm>
    </dsp:sp>
    <dsp:sp modelId="{6B6EE41D-105B-42DF-8895-DC541CF6FE07}">
      <dsp:nvSpPr>
        <dsp:cNvPr id="0" name=""/>
        <dsp:cNvSpPr/>
      </dsp:nvSpPr>
      <dsp:spPr>
        <a:xfrm>
          <a:off x="916652" y="698856"/>
          <a:ext cx="790157" cy="7901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800" kern="1200"/>
            <a:t>Участник </a:t>
          </a:r>
          <a:r>
            <a:rPr lang="en-US" sz="800" kern="1200"/>
            <a:t>N</a:t>
          </a:r>
          <a:endParaRPr lang="ru-RU" sz="800" kern="1200"/>
        </a:p>
      </dsp:txBody>
      <dsp:txXfrm>
        <a:off x="1032368" y="814572"/>
        <a:ext cx="558725" cy="558725"/>
      </dsp:txXfrm>
    </dsp:sp>
    <dsp:sp modelId="{FBE6959C-7E5D-4743-B301-8BE0382F6239}">
      <dsp:nvSpPr>
        <dsp:cNvPr id="0" name=""/>
        <dsp:cNvSpPr/>
      </dsp:nvSpPr>
      <dsp:spPr>
        <a:xfrm rot="19440000">
          <a:off x="1682025" y="614970"/>
          <a:ext cx="210836" cy="2666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>
        <a:off x="1688065" y="686895"/>
        <a:ext cx="147585" cy="16000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644459F-B014-41C4-904D-6D78861469A1}">
      <dsp:nvSpPr>
        <dsp:cNvPr id="0" name=""/>
        <dsp:cNvSpPr/>
      </dsp:nvSpPr>
      <dsp:spPr>
        <a:xfrm>
          <a:off x="2351577" y="1246799"/>
          <a:ext cx="888752" cy="888752"/>
        </a:xfrm>
        <a:prstGeom prst="ellipse">
          <a:avLst/>
        </a:prstGeom>
        <a:solidFill>
          <a:schemeClr val="accent2"/>
        </a:solidFill>
        <a:ln w="12700" cap="flat" cmpd="sng" algn="ctr">
          <a:solidFill>
            <a:schemeClr val="accent2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/>
            <a:t>Провайдер МСИ</a:t>
          </a:r>
        </a:p>
      </dsp:txBody>
      <dsp:txXfrm>
        <a:off x="2481732" y="1376954"/>
        <a:ext cx="628442" cy="628442"/>
      </dsp:txXfrm>
    </dsp:sp>
    <dsp:sp modelId="{C6859F4F-F89E-456E-9F38-19452410851C}">
      <dsp:nvSpPr>
        <dsp:cNvPr id="0" name=""/>
        <dsp:cNvSpPr/>
      </dsp:nvSpPr>
      <dsp:spPr>
        <a:xfrm rot="10800000">
          <a:off x="2701613" y="923050"/>
          <a:ext cx="188681" cy="302176"/>
        </a:xfrm>
        <a:prstGeom prst="up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2758217" y="983485"/>
        <a:ext cx="132077" cy="181306"/>
      </dsp:txXfrm>
    </dsp:sp>
    <dsp:sp modelId="{BAD3950B-5F73-4252-89D9-B4F1C8BFDC30}">
      <dsp:nvSpPr>
        <dsp:cNvPr id="0" name=""/>
        <dsp:cNvSpPr/>
      </dsp:nvSpPr>
      <dsp:spPr>
        <a:xfrm>
          <a:off x="2351577" y="2043"/>
          <a:ext cx="888752" cy="8887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/>
            <a:t>Участник 1</a:t>
          </a:r>
        </a:p>
      </dsp:txBody>
      <dsp:txXfrm>
        <a:off x="2481732" y="132198"/>
        <a:ext cx="628442" cy="628442"/>
      </dsp:txXfrm>
    </dsp:sp>
    <dsp:sp modelId="{8F1BABBF-3CF5-4422-98B8-4DA54B20BE4B}">
      <dsp:nvSpPr>
        <dsp:cNvPr id="0" name=""/>
        <dsp:cNvSpPr/>
      </dsp:nvSpPr>
      <dsp:spPr>
        <a:xfrm rot="5400000">
          <a:off x="3318651" y="1540087"/>
          <a:ext cx="188681" cy="302176"/>
        </a:xfrm>
        <a:prstGeom prst="up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3346953" y="1572220"/>
        <a:ext cx="132077" cy="181306"/>
      </dsp:txXfrm>
    </dsp:sp>
    <dsp:sp modelId="{672688AF-F766-42CF-BAB7-CF32A1913103}">
      <dsp:nvSpPr>
        <dsp:cNvPr id="0" name=""/>
        <dsp:cNvSpPr/>
      </dsp:nvSpPr>
      <dsp:spPr>
        <a:xfrm>
          <a:off x="3596333" y="1246799"/>
          <a:ext cx="888752" cy="8887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/>
            <a:t>Участник 2</a:t>
          </a:r>
        </a:p>
      </dsp:txBody>
      <dsp:txXfrm>
        <a:off x="3726488" y="1376954"/>
        <a:ext cx="628442" cy="628442"/>
      </dsp:txXfrm>
    </dsp:sp>
    <dsp:sp modelId="{6E4F0645-9B41-44CB-AC73-AE08CAFF45C6}">
      <dsp:nvSpPr>
        <dsp:cNvPr id="0" name=""/>
        <dsp:cNvSpPr/>
      </dsp:nvSpPr>
      <dsp:spPr>
        <a:xfrm>
          <a:off x="2701613" y="2157125"/>
          <a:ext cx="188681" cy="302176"/>
        </a:xfrm>
        <a:prstGeom prst="up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2701613" y="2217560"/>
        <a:ext cx="132077" cy="181306"/>
      </dsp:txXfrm>
    </dsp:sp>
    <dsp:sp modelId="{DEBBA5D7-D503-4EC7-BAC2-5E229D6E9BF0}">
      <dsp:nvSpPr>
        <dsp:cNvPr id="0" name=""/>
        <dsp:cNvSpPr/>
      </dsp:nvSpPr>
      <dsp:spPr>
        <a:xfrm>
          <a:off x="2351577" y="2491555"/>
          <a:ext cx="888752" cy="8887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/>
            <a:t>Участник 3</a:t>
          </a:r>
        </a:p>
      </dsp:txBody>
      <dsp:txXfrm>
        <a:off x="2481732" y="2621710"/>
        <a:ext cx="628442" cy="628442"/>
      </dsp:txXfrm>
    </dsp:sp>
    <dsp:sp modelId="{461328E1-DEEE-40DD-A6AC-10303A6FAE2B}">
      <dsp:nvSpPr>
        <dsp:cNvPr id="0" name=""/>
        <dsp:cNvSpPr/>
      </dsp:nvSpPr>
      <dsp:spPr>
        <a:xfrm rot="16200000">
          <a:off x="2084575" y="1540087"/>
          <a:ext cx="188681" cy="302176"/>
        </a:xfrm>
        <a:prstGeom prst="up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 rot="10800000">
        <a:off x="2112877" y="1628824"/>
        <a:ext cx="132077" cy="181306"/>
      </dsp:txXfrm>
    </dsp:sp>
    <dsp:sp modelId="{933903D4-2FC9-42FC-AC7B-CD3CACBEBC45}">
      <dsp:nvSpPr>
        <dsp:cNvPr id="0" name=""/>
        <dsp:cNvSpPr/>
      </dsp:nvSpPr>
      <dsp:spPr>
        <a:xfrm>
          <a:off x="1106821" y="1246799"/>
          <a:ext cx="888752" cy="8887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kern="1200"/>
            <a:t>Участник </a:t>
          </a:r>
          <a:r>
            <a:rPr lang="en-US" sz="900" kern="1200"/>
            <a:t>N</a:t>
          </a:r>
          <a:endParaRPr lang="ru-RU" sz="900" kern="1200"/>
        </a:p>
      </dsp:txBody>
      <dsp:txXfrm>
        <a:off x="1236976" y="1376954"/>
        <a:ext cx="628442" cy="628442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7E1BB14-E9FA-4C02-8281-62BFE7198F2B}">
      <dsp:nvSpPr>
        <dsp:cNvPr id="0" name=""/>
        <dsp:cNvSpPr/>
      </dsp:nvSpPr>
      <dsp:spPr>
        <a:xfrm>
          <a:off x="2479636" y="1279487"/>
          <a:ext cx="911589" cy="911589"/>
        </a:xfrm>
        <a:prstGeom prst="ellipse">
          <a:avLst/>
        </a:prstGeom>
        <a:solidFill>
          <a:schemeClr val="accent2"/>
        </a:solidFill>
        <a:ln w="12700" cap="flat" cmpd="sng" algn="ctr">
          <a:solidFill>
            <a:schemeClr val="accent2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/>
            <a:t>Провайдер МСИ</a:t>
          </a:r>
        </a:p>
      </dsp:txBody>
      <dsp:txXfrm>
        <a:off x="2613135" y="1412986"/>
        <a:ext cx="644591" cy="644591"/>
      </dsp:txXfrm>
    </dsp:sp>
    <dsp:sp modelId="{AF063479-3592-45CE-8FF7-04F150CD7944}">
      <dsp:nvSpPr>
        <dsp:cNvPr id="0" name=""/>
        <dsp:cNvSpPr/>
      </dsp:nvSpPr>
      <dsp:spPr>
        <a:xfrm rot="16200000">
          <a:off x="2838478" y="947074"/>
          <a:ext cx="193906" cy="30994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2867564" y="1038148"/>
        <a:ext cx="135734" cy="185964"/>
      </dsp:txXfrm>
    </dsp:sp>
    <dsp:sp modelId="{3D4AAAC4-F863-4C61-B1B6-F75459A7F9BF}">
      <dsp:nvSpPr>
        <dsp:cNvPr id="0" name=""/>
        <dsp:cNvSpPr/>
      </dsp:nvSpPr>
      <dsp:spPr>
        <a:xfrm>
          <a:off x="2479636" y="2037"/>
          <a:ext cx="911589" cy="91158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/>
            <a:t>Участник 1</a:t>
          </a:r>
        </a:p>
      </dsp:txBody>
      <dsp:txXfrm>
        <a:off x="2613135" y="135536"/>
        <a:ext cx="644591" cy="644591"/>
      </dsp:txXfrm>
    </dsp:sp>
    <dsp:sp modelId="{EC4ECCFD-9EEF-47AC-9205-0A5E071EB865}">
      <dsp:nvSpPr>
        <dsp:cNvPr id="0" name=""/>
        <dsp:cNvSpPr/>
      </dsp:nvSpPr>
      <dsp:spPr>
        <a:xfrm>
          <a:off x="3471715" y="1580311"/>
          <a:ext cx="193906" cy="30994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3471715" y="1642299"/>
        <a:ext cx="135734" cy="185964"/>
      </dsp:txXfrm>
    </dsp:sp>
    <dsp:sp modelId="{5C23BA6A-30C6-4562-815F-E9EC53EF3F80}">
      <dsp:nvSpPr>
        <dsp:cNvPr id="0" name=""/>
        <dsp:cNvSpPr/>
      </dsp:nvSpPr>
      <dsp:spPr>
        <a:xfrm>
          <a:off x="3757086" y="1279487"/>
          <a:ext cx="911589" cy="91158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/>
            <a:t>Участник 2</a:t>
          </a:r>
        </a:p>
      </dsp:txBody>
      <dsp:txXfrm>
        <a:off x="3890585" y="1412986"/>
        <a:ext cx="644591" cy="644591"/>
      </dsp:txXfrm>
    </dsp:sp>
    <dsp:sp modelId="{51A48FCA-D794-4F39-BE5B-AB0F72B622F0}">
      <dsp:nvSpPr>
        <dsp:cNvPr id="0" name=""/>
        <dsp:cNvSpPr/>
      </dsp:nvSpPr>
      <dsp:spPr>
        <a:xfrm rot="5400000">
          <a:off x="2838478" y="2213548"/>
          <a:ext cx="193906" cy="30994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>
        <a:off x="2867564" y="2246450"/>
        <a:ext cx="135734" cy="185964"/>
      </dsp:txXfrm>
    </dsp:sp>
    <dsp:sp modelId="{556C49FE-DC56-40CB-BA07-3F8C77AF778E}">
      <dsp:nvSpPr>
        <dsp:cNvPr id="0" name=""/>
        <dsp:cNvSpPr/>
      </dsp:nvSpPr>
      <dsp:spPr>
        <a:xfrm>
          <a:off x="2479636" y="2556937"/>
          <a:ext cx="911589" cy="91158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/>
            <a:t>Участник 3</a:t>
          </a:r>
        </a:p>
      </dsp:txBody>
      <dsp:txXfrm>
        <a:off x="2613135" y="2690436"/>
        <a:ext cx="644591" cy="644591"/>
      </dsp:txXfrm>
    </dsp:sp>
    <dsp:sp modelId="{D3DC5EEA-7F5D-4A31-8E82-6B5ADD9B2ACE}">
      <dsp:nvSpPr>
        <dsp:cNvPr id="0" name=""/>
        <dsp:cNvSpPr/>
      </dsp:nvSpPr>
      <dsp:spPr>
        <a:xfrm rot="10800000">
          <a:off x="2205241" y="1580311"/>
          <a:ext cx="193906" cy="30994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800" kern="1200"/>
        </a:p>
      </dsp:txBody>
      <dsp:txXfrm rot="10800000">
        <a:off x="2263413" y="1642299"/>
        <a:ext cx="135734" cy="185964"/>
      </dsp:txXfrm>
    </dsp:sp>
    <dsp:sp modelId="{2CFFA34C-D537-41FE-B557-B16FE91A86FF}">
      <dsp:nvSpPr>
        <dsp:cNvPr id="0" name=""/>
        <dsp:cNvSpPr/>
      </dsp:nvSpPr>
      <dsp:spPr>
        <a:xfrm>
          <a:off x="1202187" y="1279487"/>
          <a:ext cx="911589" cy="91158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/>
            <a:t>Участник </a:t>
          </a:r>
          <a:r>
            <a:rPr lang="en-US" sz="1000" kern="1200"/>
            <a:t>N</a:t>
          </a:r>
          <a:endParaRPr lang="ru-RU" sz="1000" kern="1200"/>
        </a:p>
      </dsp:txBody>
      <dsp:txXfrm>
        <a:off x="1335686" y="1412986"/>
        <a:ext cx="644591" cy="6445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5C91D-BEFD-4A38-BC9B-D5165C6DB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25</Pages>
  <Words>4531</Words>
  <Characters>25832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Собина Егор Павлович</dc:creator>
  <cp:keywords/>
  <cp:lastModifiedBy>Владимир Н</cp:lastModifiedBy>
  <cp:revision>39</cp:revision>
  <cp:lastPrinted>2018-11-07T06:36:00Z</cp:lastPrinted>
  <dcterms:created xsi:type="dcterms:W3CDTF">2022-09-06T05:19:00Z</dcterms:created>
  <dcterms:modified xsi:type="dcterms:W3CDTF">2022-10-04T06:36:00Z</dcterms:modified>
</cp:coreProperties>
</file>